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DD5E1" w14:textId="0C71AD06" w:rsidR="006132FB" w:rsidRPr="003B1544" w:rsidRDefault="000D77F4">
      <w:pPr>
        <w:rPr>
          <w:rFonts w:ascii="Times New Roman" w:hAnsi="Times New Roman" w:cs="Times New Roman"/>
          <w:b/>
          <w:sz w:val="20"/>
          <w:szCs w:val="20"/>
          <w:rPrChange w:id="0" w:author="Author">
            <w:rPr/>
          </w:rPrChange>
        </w:rPr>
      </w:pPr>
      <w:bookmarkStart w:id="1" w:name="_GoBack"/>
      <w:bookmarkEnd w:id="1"/>
      <w:ins w:id="2" w:author="Author">
        <w:r w:rsidRPr="003B1544">
          <w:rPr>
            <w:rFonts w:ascii="Times New Roman" w:hAnsi="Times New Roman" w:cs="Times New Roman"/>
            <w:b/>
            <w:sz w:val="20"/>
            <w:szCs w:val="20"/>
            <w:rPrChange w:id="3" w:author="Author">
              <w:rPr/>
            </w:rPrChange>
          </w:rPr>
          <w:t>Annex II</w:t>
        </w:r>
      </w:ins>
    </w:p>
    <w:p w14:paraId="2AA76B1B" w14:textId="00076758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>S</w:t>
      </w:r>
      <w:ins w:id="4" w:author="Author">
        <w:r w:rsidR="000D77F4">
          <w:rPr>
            <w:rFonts w:ascii="Times New Roman" w:hAnsi="Times New Roman" w:cs="Times New Roman"/>
            <w:b/>
            <w:sz w:val="20"/>
            <w:szCs w:val="20"/>
          </w:rPr>
          <w:t>.</w:t>
        </w:r>
      </w:ins>
      <w:r w:rsidRPr="00892B90">
        <w:rPr>
          <w:rFonts w:ascii="Times New Roman" w:hAnsi="Times New Roman" w:cs="Times New Roman"/>
          <w:b/>
          <w:sz w:val="20"/>
          <w:szCs w:val="20"/>
        </w:rPr>
        <w:t xml:space="preserve">23.03.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  <w:r>
        <w:rPr>
          <w:rFonts w:ascii="Times New Roman" w:hAnsi="Times New Roman" w:cs="Times New Roman"/>
          <w:b/>
          <w:sz w:val="20"/>
          <w:szCs w:val="20"/>
        </w:rPr>
        <w:t xml:space="preserve"> (OF-B1)</w:t>
      </w:r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2F4BD8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4B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6DCC3994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2F4BD8">
        <w:rPr>
          <w:rFonts w:ascii="Times New Roman" w:hAnsi="Times New Roman" w:cs="Times New Roman"/>
          <w:sz w:val="20"/>
          <w:szCs w:val="20"/>
        </w:rPr>
        <w:t>is Regulation</w:t>
      </w:r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4AD42B8C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>This Annex relates to annual submission for individual entities.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1E6BFF5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2F4BD8" w:rsidRDefault="00EC6B3F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2F4BD8" w:rsidRDefault="005937E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FB" w:rsidRPr="006132FB" w14:paraId="4471E032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818A93" w14:textId="77777777" w:rsidR="006132FB" w:rsidRPr="006132FB" w:rsidRDefault="006132FB" w:rsidP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0D">
              <w:rPr>
                <w:rFonts w:ascii="Times New Roman" w:hAnsi="Times New Roman" w:cs="Times New Roman"/>
                <w:b/>
                <w:sz w:val="20"/>
                <w:szCs w:val="20"/>
              </w:rPr>
              <w:t>Ordinary share capital - movements in the reporting period</w:t>
            </w:r>
          </w:p>
          <w:p w14:paraId="358B84C9" w14:textId="77777777" w:rsidR="006132FB" w:rsidRPr="002F4BD8" w:rsidRDefault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3C075773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66CE0A16" w14:textId="613796BE" w:rsidR="00BA2B5C" w:rsidRPr="002F4BD8" w:rsidRDefault="00C736BD" w:rsidP="002F4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0965C9A2" w14:textId="77777777" w:rsidR="0084146F" w:rsidRPr="002F4BD8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(A60)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0F504F3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72CBA17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brought forward from the previous reporting period. </w:t>
            </w:r>
          </w:p>
          <w:p w14:paraId="08FF0FA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A03C2ED" w14:textId="77777777" w:rsidTr="002F4BD8">
        <w:tc>
          <w:tcPr>
            <w:tcW w:w="1560" w:type="dxa"/>
          </w:tcPr>
          <w:p w14:paraId="18EC8309" w14:textId="214503B5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446BBFFE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(B60)</w:t>
            </w:r>
          </w:p>
        </w:tc>
        <w:tc>
          <w:tcPr>
            <w:tcW w:w="3402" w:type="dxa"/>
            <w:shd w:val="clear" w:color="auto" w:fill="auto"/>
          </w:tcPr>
          <w:p w14:paraId="74B1574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526F119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paid in ordinary share capital over the reporting period. </w:t>
            </w:r>
          </w:p>
        </w:tc>
      </w:tr>
      <w:tr w:rsidR="00C917B4" w:rsidRPr="006132FB" w14:paraId="2C5D2E57" w14:textId="77777777" w:rsidTr="002F4BD8">
        <w:tc>
          <w:tcPr>
            <w:tcW w:w="1560" w:type="dxa"/>
          </w:tcPr>
          <w:p w14:paraId="073A2C58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R0010/C0030</w:t>
            </w:r>
          </w:p>
          <w:p w14:paraId="5DC3D08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3E3D3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(C60)</w:t>
            </w:r>
          </w:p>
        </w:tc>
        <w:tc>
          <w:tcPr>
            <w:tcW w:w="3402" w:type="dxa"/>
            <w:shd w:val="clear" w:color="auto" w:fill="auto"/>
          </w:tcPr>
          <w:p w14:paraId="47E7D724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- reduction</w:t>
            </w:r>
          </w:p>
        </w:tc>
        <w:tc>
          <w:tcPr>
            <w:tcW w:w="4394" w:type="dxa"/>
            <w:shd w:val="clear" w:color="auto" w:fill="auto"/>
          </w:tcPr>
          <w:p w14:paraId="2435507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paid in ordinary share capital over the reporting period</w:t>
            </w:r>
          </w:p>
        </w:tc>
      </w:tr>
      <w:tr w:rsidR="00C917B4" w:rsidRPr="006132FB" w14:paraId="4278F782" w14:textId="77777777" w:rsidTr="002F4BD8">
        <w:tc>
          <w:tcPr>
            <w:tcW w:w="1560" w:type="dxa"/>
          </w:tcPr>
          <w:p w14:paraId="3A991BA4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R0010/</w:t>
            </w:r>
            <w:r w:rsidR="002B7AB1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C64410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DD95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(D60)</w:t>
            </w:r>
          </w:p>
        </w:tc>
        <w:tc>
          <w:tcPr>
            <w:tcW w:w="3402" w:type="dxa"/>
            <w:shd w:val="clear" w:color="auto" w:fill="auto"/>
          </w:tcPr>
          <w:p w14:paraId="74F82CBB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4CB1222D" w14:textId="20638190" w:rsidR="00C917B4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carried forward to the next reporting period. </w:t>
            </w:r>
          </w:p>
        </w:tc>
      </w:tr>
      <w:tr w:rsidR="00C917B4" w:rsidRPr="006132FB" w14:paraId="39F1D0E2" w14:textId="77777777" w:rsidTr="002F4BD8">
        <w:tc>
          <w:tcPr>
            <w:tcW w:w="1560" w:type="dxa"/>
          </w:tcPr>
          <w:p w14:paraId="08EF82CD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6779B4E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(A61)</w:t>
            </w:r>
          </w:p>
          <w:p w14:paraId="431F131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2BF9C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241AF9E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brought forward from the previous reporting period.</w:t>
            </w:r>
          </w:p>
        </w:tc>
      </w:tr>
      <w:tr w:rsidR="00C917B4" w:rsidRPr="006132FB" w14:paraId="23738DBC" w14:textId="77777777" w:rsidTr="002F4BD8">
        <w:tc>
          <w:tcPr>
            <w:tcW w:w="1560" w:type="dxa"/>
          </w:tcPr>
          <w:p w14:paraId="20FECBDF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R0020/C0020</w:t>
            </w:r>
          </w:p>
          <w:p w14:paraId="69DFDFF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(B61)</w:t>
            </w:r>
          </w:p>
        </w:tc>
        <w:tc>
          <w:tcPr>
            <w:tcW w:w="3402" w:type="dxa"/>
            <w:shd w:val="clear" w:color="auto" w:fill="auto"/>
          </w:tcPr>
          <w:p w14:paraId="4C9FB1D0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- increase</w:t>
            </w:r>
          </w:p>
        </w:tc>
        <w:tc>
          <w:tcPr>
            <w:tcW w:w="4394" w:type="dxa"/>
            <w:shd w:val="clear" w:color="auto" w:fill="auto"/>
          </w:tcPr>
          <w:p w14:paraId="2575636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called up but not yet paid in ordinary share capital over the reporting period.</w:t>
            </w:r>
          </w:p>
        </w:tc>
      </w:tr>
      <w:tr w:rsidR="00C917B4" w:rsidRPr="006132FB" w14:paraId="21CFAD34" w14:textId="77777777" w:rsidTr="002F4BD8">
        <w:tc>
          <w:tcPr>
            <w:tcW w:w="1560" w:type="dxa"/>
          </w:tcPr>
          <w:p w14:paraId="65686DA3" w14:textId="77777777" w:rsidR="00BA2B5C" w:rsidRPr="002F4BD8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R0020/C0030</w:t>
            </w:r>
          </w:p>
          <w:p w14:paraId="7242FE8C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C3620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(C61)</w:t>
            </w:r>
          </w:p>
        </w:tc>
        <w:tc>
          <w:tcPr>
            <w:tcW w:w="3402" w:type="dxa"/>
            <w:shd w:val="clear" w:color="auto" w:fill="auto"/>
          </w:tcPr>
          <w:p w14:paraId="2E252771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- reduction</w:t>
            </w:r>
          </w:p>
        </w:tc>
        <w:tc>
          <w:tcPr>
            <w:tcW w:w="4394" w:type="dxa"/>
            <w:shd w:val="clear" w:color="auto" w:fill="auto"/>
          </w:tcPr>
          <w:p w14:paraId="6266EE4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called up but not yet paid in ordinary share capital over the reporting period.</w:t>
            </w:r>
          </w:p>
        </w:tc>
      </w:tr>
      <w:tr w:rsidR="00C917B4" w:rsidRPr="006132FB" w14:paraId="0399E35A" w14:textId="77777777" w:rsidTr="002F4BD8">
        <w:tc>
          <w:tcPr>
            <w:tcW w:w="1560" w:type="dxa"/>
          </w:tcPr>
          <w:p w14:paraId="6E4A9FD8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2B7AB1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FE30F2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(D61)</w:t>
            </w:r>
          </w:p>
        </w:tc>
        <w:tc>
          <w:tcPr>
            <w:tcW w:w="3402" w:type="dxa"/>
            <w:shd w:val="clear" w:color="auto" w:fill="auto"/>
          </w:tcPr>
          <w:p w14:paraId="04C9951B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Called up but not yet 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719F33FA" w14:textId="50498330" w:rsidR="00EC199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carried forward to the next reporting period.</w:t>
            </w:r>
          </w:p>
        </w:tc>
      </w:tr>
      <w:tr w:rsidR="00C917B4" w:rsidRPr="006132FB" w14:paraId="04EAC2C1" w14:textId="77777777" w:rsidTr="002F4BD8">
        <w:tc>
          <w:tcPr>
            <w:tcW w:w="1560" w:type="dxa"/>
          </w:tcPr>
          <w:p w14:paraId="24D90C62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35BCC36D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(A62)</w:t>
            </w:r>
          </w:p>
        </w:tc>
        <w:tc>
          <w:tcPr>
            <w:tcW w:w="3402" w:type="dxa"/>
            <w:shd w:val="clear" w:color="auto" w:fill="auto"/>
          </w:tcPr>
          <w:p w14:paraId="25A1EC70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4FF8553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brought forward from the previous reporting period.</w:t>
            </w:r>
          </w:p>
        </w:tc>
      </w:tr>
      <w:tr w:rsidR="00C917B4" w:rsidRPr="006132FB" w14:paraId="31EFD066" w14:textId="77777777" w:rsidTr="002F4BD8">
        <w:tc>
          <w:tcPr>
            <w:tcW w:w="1560" w:type="dxa"/>
          </w:tcPr>
          <w:p w14:paraId="142EB31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E997A2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(B62)</w:t>
            </w:r>
          </w:p>
          <w:p w14:paraId="40F03396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9F7E04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Own shares held – increase</w:t>
            </w:r>
          </w:p>
        </w:tc>
        <w:tc>
          <w:tcPr>
            <w:tcW w:w="4394" w:type="dxa"/>
            <w:shd w:val="clear" w:color="auto" w:fill="auto"/>
          </w:tcPr>
          <w:p w14:paraId="1563D50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own shares held brought over the reporting period. </w:t>
            </w:r>
          </w:p>
        </w:tc>
      </w:tr>
      <w:tr w:rsidR="00C917B4" w:rsidRPr="006132FB" w14:paraId="607BC505" w14:textId="77777777" w:rsidTr="002F4BD8">
        <w:tc>
          <w:tcPr>
            <w:tcW w:w="1560" w:type="dxa"/>
          </w:tcPr>
          <w:p w14:paraId="0007AE86" w14:textId="007E3D82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1BF0DBE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(C62)</w:t>
            </w:r>
          </w:p>
        </w:tc>
        <w:tc>
          <w:tcPr>
            <w:tcW w:w="3402" w:type="dxa"/>
            <w:shd w:val="clear" w:color="auto" w:fill="auto"/>
          </w:tcPr>
          <w:p w14:paraId="597EFB4E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Own shares held – reduction</w:t>
            </w:r>
          </w:p>
        </w:tc>
        <w:tc>
          <w:tcPr>
            <w:tcW w:w="4394" w:type="dxa"/>
            <w:shd w:val="clear" w:color="auto" w:fill="auto"/>
          </w:tcPr>
          <w:p w14:paraId="777BB92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own shares held brought over the reporting period.</w:t>
            </w:r>
          </w:p>
        </w:tc>
      </w:tr>
      <w:tr w:rsidR="00C917B4" w:rsidRPr="006132FB" w14:paraId="7A2694AB" w14:textId="77777777" w:rsidTr="002F4BD8">
        <w:tc>
          <w:tcPr>
            <w:tcW w:w="1560" w:type="dxa"/>
          </w:tcPr>
          <w:p w14:paraId="105FC13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R0030/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846B3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(D62)</w:t>
            </w:r>
          </w:p>
        </w:tc>
        <w:tc>
          <w:tcPr>
            <w:tcW w:w="3402" w:type="dxa"/>
            <w:shd w:val="clear" w:color="auto" w:fill="auto"/>
          </w:tcPr>
          <w:p w14:paraId="2712101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6D4E913C" w14:textId="6D22CB26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carried forward to the next reporting period.</w:t>
            </w:r>
          </w:p>
        </w:tc>
      </w:tr>
      <w:tr w:rsidR="00C917B4" w:rsidRPr="006132FB" w14:paraId="48EBC36D" w14:textId="77777777" w:rsidTr="002F4BD8">
        <w:tc>
          <w:tcPr>
            <w:tcW w:w="1560" w:type="dxa"/>
          </w:tcPr>
          <w:p w14:paraId="017B6C68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6FA7FE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(A63)</w:t>
            </w:r>
          </w:p>
        </w:tc>
        <w:tc>
          <w:tcPr>
            <w:tcW w:w="3402" w:type="dxa"/>
            <w:shd w:val="clear" w:color="auto" w:fill="auto"/>
          </w:tcPr>
          <w:p w14:paraId="030AEFD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404C447A" w14:textId="189C06D8" w:rsidR="00557D8E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ordinary share capital brought forward from the previous reporting period. 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42526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5A3B" w:rsidRPr="002F4BD8">
              <w:rPr>
                <w:rFonts w:ascii="Times New Roman" w:hAnsi="Times New Roman" w:cs="Times New Roman"/>
                <w:sz w:val="20"/>
                <w:szCs w:val="20"/>
              </w:rPr>
              <w:t>0/C0010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includes own shares held.</w:t>
            </w:r>
          </w:p>
        </w:tc>
      </w:tr>
      <w:tr w:rsidR="00C917B4" w:rsidRPr="006132FB" w14:paraId="3F4B8FEB" w14:textId="77777777" w:rsidTr="002F4BD8">
        <w:tc>
          <w:tcPr>
            <w:tcW w:w="1560" w:type="dxa"/>
          </w:tcPr>
          <w:p w14:paraId="18EF8F67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95D1FB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(B63)</w:t>
            </w:r>
          </w:p>
        </w:tc>
        <w:tc>
          <w:tcPr>
            <w:tcW w:w="3402" w:type="dxa"/>
            <w:shd w:val="clear" w:color="auto" w:fill="auto"/>
          </w:tcPr>
          <w:p w14:paraId="449652EC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increase</w:t>
            </w:r>
          </w:p>
        </w:tc>
        <w:tc>
          <w:tcPr>
            <w:tcW w:w="4394" w:type="dxa"/>
            <w:shd w:val="clear" w:color="auto" w:fill="auto"/>
          </w:tcPr>
          <w:p w14:paraId="55F7FE5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total ordinary share capital over the reporting period.</w:t>
            </w:r>
          </w:p>
          <w:p w14:paraId="6797A2C0" w14:textId="77777777" w:rsidR="00557D8E" w:rsidRPr="002F4BD8" w:rsidRDefault="00557D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DC920D2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497BC2DA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2F4BD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2BEEEFF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87907F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324BEB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total ordinary share capital over the reporting period.</w:t>
            </w:r>
          </w:p>
          <w:p w14:paraId="55BC244A" w14:textId="77777777" w:rsidR="00557D8E" w:rsidRPr="002F4BD8" w:rsidRDefault="00557D8E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5ABF0149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5D51F420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C0F5741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393141B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C77323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ordinary share capital carried forward to the next reporting period.</w:t>
            </w:r>
          </w:p>
          <w:p w14:paraId="10D872F6" w14:textId="77777777" w:rsidR="00B85472" w:rsidRPr="002F4BD8" w:rsidRDefault="00B85472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4E373AB8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BD355" w14:textId="0F2F89B5" w:rsidR="006132FB" w:rsidRPr="002F4BD8" w:rsidRDefault="006132FB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Share premium account related to ordinary share capital - movements in the reporting period </w:t>
            </w:r>
          </w:p>
        </w:tc>
      </w:tr>
      <w:tr w:rsidR="006132FB" w:rsidRPr="006132FB" w14:paraId="26B7976D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10C4EB7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0034A81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(A64)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F21132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E8C418" w14:textId="2788B7AB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0C53ECF5" w14:textId="77777777" w:rsidTr="002F4BD8">
        <w:tc>
          <w:tcPr>
            <w:tcW w:w="1560" w:type="dxa"/>
          </w:tcPr>
          <w:p w14:paraId="5E1F583C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7388EB82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(B64)</w:t>
            </w:r>
          </w:p>
        </w:tc>
        <w:tc>
          <w:tcPr>
            <w:tcW w:w="3402" w:type="dxa"/>
            <w:shd w:val="clear" w:color="auto" w:fill="auto"/>
          </w:tcPr>
          <w:p w14:paraId="66BFC1C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6579CA54" w14:textId="59BCC5F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</w:tc>
      </w:tr>
      <w:tr w:rsidR="00C917B4" w:rsidRPr="006132FB" w14:paraId="75F9F9F6" w14:textId="77777777" w:rsidTr="002F4BD8">
        <w:tc>
          <w:tcPr>
            <w:tcW w:w="1560" w:type="dxa"/>
          </w:tcPr>
          <w:p w14:paraId="0A7BBC83" w14:textId="77777777" w:rsidR="00BA2B5C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47FBA75C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(C64)</w:t>
            </w:r>
          </w:p>
        </w:tc>
        <w:tc>
          <w:tcPr>
            <w:tcW w:w="3402" w:type="dxa"/>
            <w:shd w:val="clear" w:color="auto" w:fill="auto"/>
          </w:tcPr>
          <w:p w14:paraId="1C504FFD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0194F09" w14:textId="5903A00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ted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478EA741" w14:textId="77777777" w:rsidTr="002F4BD8">
        <w:tc>
          <w:tcPr>
            <w:tcW w:w="1560" w:type="dxa"/>
          </w:tcPr>
          <w:p w14:paraId="11F74F93" w14:textId="7B1F936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481F5" w14:textId="77777777" w:rsidR="0084146F" w:rsidRPr="002F4BD8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EA7FC0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(D64)</w:t>
            </w:r>
          </w:p>
        </w:tc>
        <w:tc>
          <w:tcPr>
            <w:tcW w:w="3402" w:type="dxa"/>
            <w:shd w:val="clear" w:color="auto" w:fill="auto"/>
          </w:tcPr>
          <w:p w14:paraId="3933CA3C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carried forward</w:t>
            </w:r>
          </w:p>
        </w:tc>
        <w:tc>
          <w:tcPr>
            <w:tcW w:w="4394" w:type="dxa"/>
            <w:shd w:val="clear" w:color="auto" w:fill="auto"/>
          </w:tcPr>
          <w:p w14:paraId="1156BC9E" w14:textId="7127F518" w:rsidR="00B85472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carried forward to the next reporting period.</w:t>
            </w:r>
          </w:p>
        </w:tc>
      </w:tr>
      <w:tr w:rsidR="00C917B4" w:rsidRPr="006132FB" w14:paraId="56839E89" w14:textId="77777777" w:rsidTr="002F4BD8">
        <w:tc>
          <w:tcPr>
            <w:tcW w:w="1560" w:type="dxa"/>
          </w:tcPr>
          <w:p w14:paraId="66FAA2F2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84A1CC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(A65)</w:t>
            </w:r>
          </w:p>
        </w:tc>
        <w:tc>
          <w:tcPr>
            <w:tcW w:w="3402" w:type="dxa"/>
            <w:shd w:val="clear" w:color="auto" w:fill="auto"/>
          </w:tcPr>
          <w:p w14:paraId="0E3E78E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0DB0E666" w14:textId="59D583D4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368678D8" w14:textId="77777777" w:rsidTr="002F4BD8">
        <w:tc>
          <w:tcPr>
            <w:tcW w:w="1560" w:type="dxa"/>
          </w:tcPr>
          <w:p w14:paraId="674B2A76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  <w:p w14:paraId="49A8D66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(B65)</w:t>
            </w:r>
          </w:p>
        </w:tc>
        <w:tc>
          <w:tcPr>
            <w:tcW w:w="3402" w:type="dxa"/>
            <w:shd w:val="clear" w:color="auto" w:fill="auto"/>
          </w:tcPr>
          <w:p w14:paraId="6D35BF40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2 - increase</w:t>
            </w:r>
          </w:p>
        </w:tc>
        <w:tc>
          <w:tcPr>
            <w:tcW w:w="4394" w:type="dxa"/>
            <w:shd w:val="clear" w:color="auto" w:fill="auto"/>
          </w:tcPr>
          <w:p w14:paraId="41F6DCEE" w14:textId="1EC4EB26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3D712160" w14:textId="77777777" w:rsidTr="002F4BD8">
        <w:tc>
          <w:tcPr>
            <w:tcW w:w="1560" w:type="dxa"/>
          </w:tcPr>
          <w:p w14:paraId="4C19B9DE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11FC4C39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(C65)</w:t>
            </w:r>
          </w:p>
        </w:tc>
        <w:tc>
          <w:tcPr>
            <w:tcW w:w="3402" w:type="dxa"/>
            <w:shd w:val="clear" w:color="auto" w:fill="auto"/>
          </w:tcPr>
          <w:p w14:paraId="1704E0A1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312A43A0" w14:textId="488023E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02D9BA6F" w14:textId="77777777" w:rsidTr="002F4BD8">
        <w:tc>
          <w:tcPr>
            <w:tcW w:w="1560" w:type="dxa"/>
          </w:tcPr>
          <w:p w14:paraId="5E7BB1CD" w14:textId="77777777" w:rsidR="00BA2B5C" w:rsidRPr="002F4BD8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A60F07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(D65)</w:t>
            </w:r>
          </w:p>
        </w:tc>
        <w:tc>
          <w:tcPr>
            <w:tcW w:w="3402" w:type="dxa"/>
            <w:shd w:val="clear" w:color="auto" w:fill="auto"/>
          </w:tcPr>
          <w:p w14:paraId="03F6141F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carried forward</w:t>
            </w:r>
          </w:p>
        </w:tc>
        <w:tc>
          <w:tcPr>
            <w:tcW w:w="4394" w:type="dxa"/>
            <w:shd w:val="clear" w:color="auto" w:fill="auto"/>
          </w:tcPr>
          <w:p w14:paraId="38E34BA5" w14:textId="7D99B5C1" w:rsidR="00EC199B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carried forward to the next reporting period.</w:t>
            </w:r>
          </w:p>
        </w:tc>
      </w:tr>
      <w:tr w:rsidR="00C917B4" w:rsidRPr="006132FB" w14:paraId="30674823" w14:textId="77777777" w:rsidTr="002F4BD8">
        <w:tc>
          <w:tcPr>
            <w:tcW w:w="1560" w:type="dxa"/>
          </w:tcPr>
          <w:p w14:paraId="0F4C4572" w14:textId="77777777" w:rsidR="00BA2B5C" w:rsidRPr="002F4BD8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C10DEA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(A66)</w:t>
            </w:r>
          </w:p>
        </w:tc>
        <w:tc>
          <w:tcPr>
            <w:tcW w:w="3402" w:type="dxa"/>
            <w:shd w:val="clear" w:color="auto" w:fill="auto"/>
          </w:tcPr>
          <w:p w14:paraId="2E3BC939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361A7780" w14:textId="146E7659" w:rsidR="00EC199B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brought forward from the previous reporting period.</w:t>
            </w:r>
          </w:p>
        </w:tc>
      </w:tr>
      <w:tr w:rsidR="00C917B4" w:rsidRPr="006132FB" w14:paraId="6EB4BF99" w14:textId="77777777" w:rsidTr="002F4BD8">
        <w:trPr>
          <w:trHeight w:val="64"/>
        </w:trPr>
        <w:tc>
          <w:tcPr>
            <w:tcW w:w="1560" w:type="dxa"/>
          </w:tcPr>
          <w:p w14:paraId="5C969146" w14:textId="754B054A" w:rsidR="00BA2B5C" w:rsidRPr="002F4BD8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17502158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(B66)</w:t>
            </w:r>
          </w:p>
        </w:tc>
        <w:tc>
          <w:tcPr>
            <w:tcW w:w="3402" w:type="dxa"/>
            <w:shd w:val="clear" w:color="auto" w:fill="auto"/>
          </w:tcPr>
          <w:p w14:paraId="781BEA8F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620255A0" w14:textId="5A16CB5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increase in the total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</w:t>
            </w:r>
          </w:p>
          <w:p w14:paraId="38B40F1E" w14:textId="77777777" w:rsidR="00C917B4" w:rsidRPr="002F4BD8" w:rsidRDefault="00C91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D959C28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6A70AFC" w14:textId="77777777" w:rsidR="00BA2B5C" w:rsidRPr="002F4BD8" w:rsidRDefault="00311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15D1D71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C3F6539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EC95A30" w14:textId="209DC9AF" w:rsidR="00C917B4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the total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 </w:t>
            </w:r>
          </w:p>
        </w:tc>
      </w:tr>
      <w:tr w:rsidR="006132FB" w:rsidRPr="006132FB" w14:paraId="5638A53E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1289C0F3" w14:textId="77777777" w:rsidR="00BA2B5C" w:rsidRPr="002F4BD8" w:rsidRDefault="00000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</w:t>
            </w:r>
            <w:r w:rsidR="00B31BE4"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9678D91" w14:textId="4F6F30FB" w:rsidR="00BA2B5C" w:rsidRPr="002F4BD8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4AECF17" w14:textId="77777777" w:rsidR="00EC6B3F" w:rsidRPr="002F4BD8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56BDE36" w14:textId="3F7BF50C" w:rsidR="00C917B4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2F4BD8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carried forward to the next reporting period. </w:t>
            </w:r>
          </w:p>
        </w:tc>
      </w:tr>
      <w:tr w:rsidR="006132FB" w:rsidRPr="006132FB" w14:paraId="2E32D41D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E43E31" w14:textId="105274E8" w:rsidR="006132FB" w:rsidRPr="002F4BD8" w:rsidRDefault="006132FB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Initial fund members' contributions or the equivalent basic own fund item for mutual and mutual  type undertakings  - movements in the reporting period </w:t>
            </w:r>
          </w:p>
        </w:tc>
      </w:tr>
      <w:tr w:rsidR="006132FB" w:rsidRPr="006132FB" w14:paraId="57AC47BB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51EDEF6" w14:textId="77777777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C5C68E5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(A70)</w:t>
            </w:r>
          </w:p>
          <w:p w14:paraId="4030F7D3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1A0434D" w14:textId="599F7DD7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</w:t>
            </w:r>
            <w:ins w:id="5" w:author="Author">
              <w:r w:rsidR="00822635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fund item for mutual and mutual  type undertakings --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6C42BF2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78FDD182" w14:textId="77777777" w:rsidTr="002F4BD8">
        <w:tc>
          <w:tcPr>
            <w:tcW w:w="1560" w:type="dxa"/>
          </w:tcPr>
          <w:p w14:paraId="0E278D6D" w14:textId="77777777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E694DEA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(B70)</w:t>
            </w:r>
          </w:p>
          <w:p w14:paraId="48DED024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E3CF85" w14:textId="56156B79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0C9CDE0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746D4939" w14:textId="77777777" w:rsidTr="002F4BD8">
        <w:tc>
          <w:tcPr>
            <w:tcW w:w="1560" w:type="dxa"/>
          </w:tcPr>
          <w:p w14:paraId="3C232FD1" w14:textId="4CBA9C0B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CEE2E6F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(C70)</w:t>
            </w:r>
          </w:p>
        </w:tc>
        <w:tc>
          <w:tcPr>
            <w:tcW w:w="3402" w:type="dxa"/>
            <w:shd w:val="clear" w:color="auto" w:fill="auto"/>
          </w:tcPr>
          <w:p w14:paraId="48781311" w14:textId="017F39F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Paid in – reduction</w:t>
            </w:r>
          </w:p>
        </w:tc>
        <w:tc>
          <w:tcPr>
            <w:tcW w:w="4394" w:type="dxa"/>
            <w:shd w:val="clear" w:color="auto" w:fill="auto"/>
          </w:tcPr>
          <w:p w14:paraId="41805C9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17B34181" w14:textId="77777777" w:rsidTr="002F4BD8">
        <w:tc>
          <w:tcPr>
            <w:tcW w:w="1560" w:type="dxa"/>
          </w:tcPr>
          <w:p w14:paraId="322706EE" w14:textId="77777777" w:rsidR="00BA2B5C" w:rsidRPr="002F4BD8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41A796" w14:textId="77777777" w:rsidR="0084146F" w:rsidRPr="002F4BD8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(D70)</w:t>
            </w:r>
          </w:p>
          <w:p w14:paraId="57C6F823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72A3DF8" w14:textId="38539068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3E85ABAE" w14:textId="37B693B2" w:rsidR="00BF58C4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2917F8DF" w14:textId="77777777" w:rsidR="004C2949" w:rsidRPr="002F4BD8" w:rsidRDefault="004C2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815823" w14:textId="77777777" w:rsidTr="002F4BD8">
        <w:tc>
          <w:tcPr>
            <w:tcW w:w="1560" w:type="dxa"/>
          </w:tcPr>
          <w:p w14:paraId="2B766BF3" w14:textId="77777777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91801D8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(A71)</w:t>
            </w:r>
          </w:p>
          <w:p w14:paraId="290BC0FE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F79E20" w14:textId="45445920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307A00E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4CF34907" w14:textId="77777777" w:rsidTr="002F4BD8">
        <w:tc>
          <w:tcPr>
            <w:tcW w:w="1560" w:type="dxa"/>
          </w:tcPr>
          <w:p w14:paraId="7A5DECD2" w14:textId="4DCC1FC2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0531C5E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(B71)</w:t>
            </w:r>
          </w:p>
        </w:tc>
        <w:tc>
          <w:tcPr>
            <w:tcW w:w="3402" w:type="dxa"/>
            <w:shd w:val="clear" w:color="auto" w:fill="auto"/>
          </w:tcPr>
          <w:p w14:paraId="0F74012B" w14:textId="19AE7D2E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increase</w:t>
            </w:r>
          </w:p>
        </w:tc>
        <w:tc>
          <w:tcPr>
            <w:tcW w:w="4394" w:type="dxa"/>
            <w:shd w:val="clear" w:color="auto" w:fill="auto"/>
          </w:tcPr>
          <w:p w14:paraId="705D78E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06BC8B44" w14:textId="77777777" w:rsidTr="002F4BD8">
        <w:tc>
          <w:tcPr>
            <w:tcW w:w="1560" w:type="dxa"/>
          </w:tcPr>
          <w:p w14:paraId="7FD34DA6" w14:textId="77777777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56C713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(C71)</w:t>
            </w:r>
          </w:p>
          <w:p w14:paraId="642001C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F16CB6" w14:textId="3C9665AE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reduction</w:t>
            </w:r>
          </w:p>
        </w:tc>
        <w:tc>
          <w:tcPr>
            <w:tcW w:w="4394" w:type="dxa"/>
            <w:shd w:val="clear" w:color="auto" w:fill="auto"/>
          </w:tcPr>
          <w:p w14:paraId="5AE4632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7A83EBAE" w14:textId="77777777" w:rsidTr="002F4BD8">
        <w:tc>
          <w:tcPr>
            <w:tcW w:w="1560" w:type="dxa"/>
          </w:tcPr>
          <w:p w14:paraId="080782DB" w14:textId="77777777" w:rsidR="00BA2B5C" w:rsidRPr="002F4BD8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333B825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(D71)</w:t>
            </w:r>
          </w:p>
          <w:p w14:paraId="122C19D8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0E82200" w14:textId="4959F396" w:rsidR="00EC6B3F" w:rsidRPr="002F4BD8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2F4BD8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carried forward</w:t>
            </w:r>
          </w:p>
        </w:tc>
        <w:tc>
          <w:tcPr>
            <w:tcW w:w="4394" w:type="dxa"/>
            <w:shd w:val="clear" w:color="auto" w:fill="auto"/>
          </w:tcPr>
          <w:p w14:paraId="246D2C2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31007B38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048FF6E" w14:textId="77777777" w:rsidTr="002F4BD8">
        <w:tc>
          <w:tcPr>
            <w:tcW w:w="1560" w:type="dxa"/>
          </w:tcPr>
          <w:p w14:paraId="3116341D" w14:textId="77777777" w:rsidR="00BA2B5C" w:rsidRPr="002F4BD8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BDA1134" w14:textId="77777777" w:rsidR="006753E1" w:rsidRPr="002F4BD8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(A72)</w:t>
            </w:r>
          </w:p>
          <w:p w14:paraId="37D2DB79" w14:textId="77777777" w:rsidR="00BA2B5C" w:rsidRPr="002F4BD8" w:rsidRDefault="00BA2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A73CB" w14:textId="6AE40410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0061237D" w14:textId="5CE9201E" w:rsidR="00636523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  <w:p w14:paraId="299B2CC8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1BB3E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41EAB445" w14:textId="77777777" w:rsidTr="002F4BD8">
        <w:tc>
          <w:tcPr>
            <w:tcW w:w="1560" w:type="dxa"/>
          </w:tcPr>
          <w:p w14:paraId="3316EE8F" w14:textId="77FBA51B" w:rsidR="00BA2B5C" w:rsidRPr="002F4BD8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/C0020</w:t>
            </w:r>
          </w:p>
          <w:p w14:paraId="11CAA058" w14:textId="77777777" w:rsidR="006753E1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(B72)</w:t>
            </w:r>
          </w:p>
        </w:tc>
        <w:tc>
          <w:tcPr>
            <w:tcW w:w="3402" w:type="dxa"/>
            <w:shd w:val="clear" w:color="auto" w:fill="auto"/>
          </w:tcPr>
          <w:p w14:paraId="257612E2" w14:textId="0BFA01A9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members' contributions or the equivalent basic own fund item for mutual and mutua</w:t>
            </w:r>
            <w:r w:rsidR="008062F7" w:rsidRPr="002F4BD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increase</w:t>
            </w:r>
          </w:p>
        </w:tc>
        <w:tc>
          <w:tcPr>
            <w:tcW w:w="4394" w:type="dxa"/>
            <w:shd w:val="clear" w:color="auto" w:fill="auto"/>
          </w:tcPr>
          <w:p w14:paraId="3DBF2372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  <w:p w14:paraId="5DBD4AC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D1BF91D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394BC9EB" w14:textId="77777777" w:rsidR="00BA2B5C" w:rsidRPr="002F4BD8" w:rsidRDefault="00FD14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B8E097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(C72)</w:t>
            </w:r>
          </w:p>
          <w:p w14:paraId="030E3D47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45189DC" w14:textId="126944ED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97F436D" w14:textId="29CA90C9" w:rsidR="00973938" w:rsidRPr="0096771D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This is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in the total initial fund members' contributions or the equivalent basic own - fund item for mutual and mutual type undertakings over the reporting period.</w:t>
            </w:r>
          </w:p>
          <w:p w14:paraId="228E0329" w14:textId="77777777" w:rsidR="00636523" w:rsidRPr="002F4BD8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3961D52C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31F6740" w14:textId="77777777" w:rsidR="00BA2B5C" w:rsidRPr="002F4BD8" w:rsidRDefault="00122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6C8DAE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(D72)</w:t>
            </w:r>
          </w:p>
          <w:p w14:paraId="2282321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7C8B7AE" w14:textId="4E852420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5FAC4C" w14:textId="09496782" w:rsidR="00383F98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973938" w:rsidRPr="006132FB" w14:paraId="500C9DF2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B1AB7" w14:textId="72BCD4CB" w:rsidR="00973938" w:rsidRPr="002F4BD8" w:rsidRDefault="00973938" w:rsidP="002F4B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D5">
              <w:rPr>
                <w:rFonts w:ascii="Times New Roman" w:hAnsi="Times New Roman" w:cs="Times New Roman"/>
                <w:b/>
                <w:sz w:val="20"/>
                <w:szCs w:val="20"/>
              </w:rPr>
              <w:t>Subordinated mutual members’ accounts - movements in the reporting period</w:t>
            </w:r>
          </w:p>
        </w:tc>
      </w:tr>
      <w:tr w:rsidR="00973938" w:rsidRPr="006132FB" w14:paraId="6D4ED533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124235BF" w14:textId="17B66268" w:rsidR="00BA2B5C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BA2B5C" w:rsidRPr="002F4BD8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E31F74" w:rsidRPr="002F4B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1149DD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(A511)</w:t>
            </w:r>
          </w:p>
          <w:p w14:paraId="5EF7A5C1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D9ED1D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0E571E3" w14:textId="4AE9F91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 accounts brought forward from the previous reporting period.</w:t>
            </w:r>
          </w:p>
        </w:tc>
      </w:tr>
      <w:tr w:rsidR="00C917B4" w:rsidRPr="006132FB" w14:paraId="0F3B95B2" w14:textId="77777777" w:rsidTr="002F4BD8">
        <w:tc>
          <w:tcPr>
            <w:tcW w:w="1560" w:type="dxa"/>
          </w:tcPr>
          <w:p w14:paraId="6E91DD71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6CE9382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(B511)</w:t>
            </w:r>
          </w:p>
          <w:p w14:paraId="4A1D0790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6B80AD5" w14:textId="068813E2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6D84805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mutual members accounts issued over the reporting period. </w:t>
            </w:r>
          </w:p>
        </w:tc>
      </w:tr>
      <w:tr w:rsidR="00C917B4" w:rsidRPr="006132FB" w14:paraId="0FD0B547" w14:textId="77777777" w:rsidTr="002F4BD8">
        <w:tc>
          <w:tcPr>
            <w:tcW w:w="1560" w:type="dxa"/>
          </w:tcPr>
          <w:p w14:paraId="6E6ED37D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CB459EC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(C511)</w:t>
            </w:r>
          </w:p>
          <w:p w14:paraId="1DEA81C9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881C7B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redeemed</w:t>
            </w:r>
          </w:p>
        </w:tc>
        <w:tc>
          <w:tcPr>
            <w:tcW w:w="4394" w:type="dxa"/>
            <w:shd w:val="clear" w:color="auto" w:fill="auto"/>
          </w:tcPr>
          <w:p w14:paraId="35D6E30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mutual members accounts redeemed over the reporting period.</w:t>
            </w:r>
          </w:p>
        </w:tc>
      </w:tr>
      <w:tr w:rsidR="00C917B4" w:rsidRPr="006132FB" w14:paraId="2C3BF748" w14:textId="77777777" w:rsidTr="002F4BD8">
        <w:tc>
          <w:tcPr>
            <w:tcW w:w="1560" w:type="dxa"/>
          </w:tcPr>
          <w:p w14:paraId="74206A90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1AA51C5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(D511)</w:t>
            </w:r>
          </w:p>
          <w:p w14:paraId="4B3DCD9D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05D1D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movements in valuation</w:t>
            </w:r>
          </w:p>
        </w:tc>
        <w:tc>
          <w:tcPr>
            <w:tcW w:w="4394" w:type="dxa"/>
            <w:shd w:val="clear" w:color="auto" w:fill="auto"/>
          </w:tcPr>
          <w:p w14:paraId="47F8BB73" w14:textId="7FE1DEE0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1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06486359" w14:textId="77777777" w:rsidTr="002F4BD8">
        <w:tc>
          <w:tcPr>
            <w:tcW w:w="1560" w:type="dxa"/>
          </w:tcPr>
          <w:p w14:paraId="3EBBAAB0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408FFB0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(E511)</w:t>
            </w:r>
          </w:p>
          <w:p w14:paraId="6E9E1441" w14:textId="77777777" w:rsidR="00BA2B5C" w:rsidRPr="002F4BD8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7C043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4DBA7C8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1 subordinated mutual members due to regulatory action over the reporting period. </w:t>
            </w:r>
          </w:p>
        </w:tc>
      </w:tr>
      <w:tr w:rsidR="00C917B4" w:rsidRPr="006132FB" w14:paraId="2CD11668" w14:textId="77777777" w:rsidTr="002F4BD8">
        <w:tc>
          <w:tcPr>
            <w:tcW w:w="1560" w:type="dxa"/>
          </w:tcPr>
          <w:p w14:paraId="6EF653DE" w14:textId="146D981A" w:rsidR="00BA2B5C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AFC4D80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(F511)</w:t>
            </w:r>
          </w:p>
        </w:tc>
        <w:tc>
          <w:tcPr>
            <w:tcW w:w="3402" w:type="dxa"/>
            <w:shd w:val="clear" w:color="auto" w:fill="auto"/>
          </w:tcPr>
          <w:p w14:paraId="3C36306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2BB07DA6" w14:textId="662483B5" w:rsidR="00636523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EA87CE2" w14:textId="77777777" w:rsidTr="002F4BD8">
        <w:tc>
          <w:tcPr>
            <w:tcW w:w="1560" w:type="dxa"/>
          </w:tcPr>
          <w:p w14:paraId="23D42484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C8990E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(A512)</w:t>
            </w:r>
          </w:p>
          <w:p w14:paraId="6489BE0B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34CA60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7E8B3CC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06EAF2C1" w14:textId="77777777" w:rsidTr="002F4BD8">
        <w:tc>
          <w:tcPr>
            <w:tcW w:w="1560" w:type="dxa"/>
          </w:tcPr>
          <w:p w14:paraId="03934CF4" w14:textId="7D199614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ins w:id="6" w:author="Author">
              <w:r w:rsidR="00822635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del w:id="7" w:author="Author">
              <w:r w:rsidRPr="002F4BD8" w:rsidDel="00822635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44FBCFC8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(B512)</w:t>
            </w:r>
          </w:p>
        </w:tc>
        <w:tc>
          <w:tcPr>
            <w:tcW w:w="3402" w:type="dxa"/>
            <w:shd w:val="clear" w:color="auto" w:fill="auto"/>
          </w:tcPr>
          <w:p w14:paraId="0B5F0CC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issued</w:t>
            </w:r>
          </w:p>
        </w:tc>
        <w:tc>
          <w:tcPr>
            <w:tcW w:w="4394" w:type="dxa"/>
            <w:shd w:val="clear" w:color="auto" w:fill="auto"/>
          </w:tcPr>
          <w:p w14:paraId="58797E4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47EDBFF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5EF6E64" w14:textId="77777777" w:rsidTr="002F4BD8">
        <w:tc>
          <w:tcPr>
            <w:tcW w:w="1560" w:type="dxa"/>
          </w:tcPr>
          <w:p w14:paraId="166EA982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E6990B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(C512)</w:t>
            </w:r>
          </w:p>
          <w:p w14:paraId="22E1373D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10DD9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63113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2651A9E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B140E3B" w14:textId="77777777" w:rsidTr="002F4BD8">
        <w:tc>
          <w:tcPr>
            <w:tcW w:w="1560" w:type="dxa"/>
          </w:tcPr>
          <w:p w14:paraId="30BAD240" w14:textId="77777777" w:rsidR="00101C96" w:rsidRPr="002F4BD8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227DD"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A20A0B8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(D512)</w:t>
            </w:r>
          </w:p>
          <w:p w14:paraId="20C2608D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FED36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movements in valuation </w:t>
            </w:r>
          </w:p>
        </w:tc>
        <w:tc>
          <w:tcPr>
            <w:tcW w:w="4394" w:type="dxa"/>
            <w:shd w:val="clear" w:color="auto" w:fill="auto"/>
          </w:tcPr>
          <w:p w14:paraId="098B2B98" w14:textId="2DBCB0B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6525DDC5" w14:textId="77777777" w:rsidTr="002F4BD8">
        <w:tc>
          <w:tcPr>
            <w:tcW w:w="1560" w:type="dxa"/>
          </w:tcPr>
          <w:p w14:paraId="4D4DDA5C" w14:textId="77777777" w:rsidR="00101C96" w:rsidRPr="002F4BD8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3EBEDD0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(E512)</w:t>
            </w:r>
          </w:p>
          <w:p w14:paraId="3B332F90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B47A1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67BD52F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2 subordinated mutual members due to regulatory action over the reporting period. </w:t>
            </w:r>
          </w:p>
        </w:tc>
      </w:tr>
      <w:tr w:rsidR="00C917B4" w:rsidRPr="006132FB" w14:paraId="62467FEE" w14:textId="77777777" w:rsidTr="002F4BD8">
        <w:tc>
          <w:tcPr>
            <w:tcW w:w="1560" w:type="dxa"/>
          </w:tcPr>
          <w:p w14:paraId="09F95BDB" w14:textId="06FA4CCC" w:rsidR="00101C96" w:rsidRPr="002F4BD8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E4598F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(F512)</w:t>
            </w:r>
          </w:p>
          <w:p w14:paraId="0F0AA669" w14:textId="77777777" w:rsidR="00101C96" w:rsidRPr="002F4BD8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9EB9B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8CAAC73" w14:textId="1CB58EFE" w:rsidR="009F4CC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1B3C3742" w14:textId="77777777" w:rsidTr="002F4BD8">
        <w:tc>
          <w:tcPr>
            <w:tcW w:w="1560" w:type="dxa"/>
          </w:tcPr>
          <w:p w14:paraId="2AB6E9BC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63193D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(A513)</w:t>
            </w:r>
          </w:p>
          <w:p w14:paraId="7701379B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4BF1E5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32FC7C6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36F96107" w14:textId="77777777" w:rsidTr="002F4BD8">
        <w:tc>
          <w:tcPr>
            <w:tcW w:w="1560" w:type="dxa"/>
          </w:tcPr>
          <w:p w14:paraId="2F4B5F09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899FE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(B513)</w:t>
            </w:r>
          </w:p>
          <w:p w14:paraId="2FC94820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7E0C55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6500ADD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661B0E1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0DDF922" w14:textId="77777777" w:rsidTr="002F4BD8">
        <w:tc>
          <w:tcPr>
            <w:tcW w:w="1560" w:type="dxa"/>
          </w:tcPr>
          <w:p w14:paraId="221B5647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0DC9B830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(C513)</w:t>
            </w:r>
          </w:p>
        </w:tc>
        <w:tc>
          <w:tcPr>
            <w:tcW w:w="3402" w:type="dxa"/>
            <w:shd w:val="clear" w:color="auto" w:fill="auto"/>
          </w:tcPr>
          <w:p w14:paraId="0EABCD7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6FF6721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5C840C6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C9E60CA" w14:textId="77777777" w:rsidTr="002F4BD8">
        <w:tc>
          <w:tcPr>
            <w:tcW w:w="1560" w:type="dxa"/>
          </w:tcPr>
          <w:p w14:paraId="092B1DB7" w14:textId="486A1F2A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561FB93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(D513)</w:t>
            </w:r>
          </w:p>
        </w:tc>
        <w:tc>
          <w:tcPr>
            <w:tcW w:w="3402" w:type="dxa"/>
            <w:shd w:val="clear" w:color="auto" w:fill="auto"/>
          </w:tcPr>
          <w:p w14:paraId="1A11549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movements in valuation </w:t>
            </w:r>
          </w:p>
        </w:tc>
        <w:tc>
          <w:tcPr>
            <w:tcW w:w="4394" w:type="dxa"/>
            <w:shd w:val="clear" w:color="auto" w:fill="auto"/>
          </w:tcPr>
          <w:p w14:paraId="4A69EC63" w14:textId="2A3A7B21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21334BC3" w14:textId="77777777" w:rsidTr="002F4BD8">
        <w:tc>
          <w:tcPr>
            <w:tcW w:w="1560" w:type="dxa"/>
          </w:tcPr>
          <w:p w14:paraId="261179B1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77638D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(E513)</w:t>
            </w:r>
          </w:p>
          <w:p w14:paraId="5D6E88A2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47C9F7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regulatory action </w:t>
            </w:r>
          </w:p>
        </w:tc>
        <w:tc>
          <w:tcPr>
            <w:tcW w:w="4394" w:type="dxa"/>
            <w:shd w:val="clear" w:color="auto" w:fill="auto"/>
          </w:tcPr>
          <w:p w14:paraId="6BFE98A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3 subordinated mutual members due to regulatory action over the reporting period. </w:t>
            </w:r>
          </w:p>
        </w:tc>
      </w:tr>
      <w:tr w:rsidR="00C917B4" w:rsidRPr="006132FB" w14:paraId="61941E22" w14:textId="77777777" w:rsidTr="002F4BD8">
        <w:tc>
          <w:tcPr>
            <w:tcW w:w="1560" w:type="dxa"/>
          </w:tcPr>
          <w:p w14:paraId="172E9208" w14:textId="77777777" w:rsidR="00EC4F39" w:rsidRPr="002F4BD8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0A4FAB8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(F513)</w:t>
            </w:r>
          </w:p>
          <w:p w14:paraId="04335F6E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E0B8B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02BE8229" w14:textId="73548979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D735506" w14:textId="77777777" w:rsidTr="002F4BD8">
        <w:tc>
          <w:tcPr>
            <w:tcW w:w="1560" w:type="dxa"/>
          </w:tcPr>
          <w:p w14:paraId="75B7244C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DF8779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(A514)</w:t>
            </w:r>
          </w:p>
          <w:p w14:paraId="101098A0" w14:textId="77777777" w:rsidR="00EC4F39" w:rsidRPr="002F4BD8" w:rsidRDefault="00EC4F39" w:rsidP="002F4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BF183" w14:textId="1DA533F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6A9EECEA" w14:textId="0C2A7CC6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  <w:p w14:paraId="6DF3CFAF" w14:textId="77777777" w:rsidR="00896051" w:rsidRPr="002F4BD8" w:rsidRDefault="00896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7D7A18C" w14:textId="77777777" w:rsidTr="002F4BD8">
        <w:tc>
          <w:tcPr>
            <w:tcW w:w="1560" w:type="dxa"/>
          </w:tcPr>
          <w:p w14:paraId="4B118085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7C56F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(B514)</w:t>
            </w:r>
          </w:p>
          <w:p w14:paraId="32221E99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1FCA2A1" w14:textId="62880549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126B32BD" w14:textId="20306672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35862F7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71ACFC49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A91B275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72781DF3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(C514)</w:t>
            </w:r>
          </w:p>
          <w:p w14:paraId="0521DF41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F7E6A58" w14:textId="0BADDB0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redeemed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0E87A6B" w14:textId="09014EA4" w:rsidR="00896051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 accounts redeemed over the reporting period.</w:t>
            </w:r>
            <w:r w:rsidR="00973938" w:rsidRPr="006132FB" w:rsidDel="009739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938" w:rsidRPr="006132FB" w14:paraId="342680D5" w14:textId="77777777" w:rsidTr="009739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E1B7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2805166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(D514)</w:t>
            </w:r>
          </w:p>
          <w:p w14:paraId="663A31A1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C1E" w14:textId="7DFAFF4E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– movements in valuation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873" w14:textId="6A2693D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movement in valuation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973938" w:rsidRPr="006132FB" w14:paraId="34E2758D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3A1C89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7365BEFC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(E514)</w:t>
            </w:r>
          </w:p>
          <w:p w14:paraId="215CB645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93E1E" w14:textId="277B4611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97393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regulatory action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9C90B" w14:textId="29C24C10" w:rsidR="00377B4C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increase/decrease in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due to regulatory action over the reporting period.</w:t>
            </w:r>
          </w:p>
        </w:tc>
      </w:tr>
      <w:tr w:rsidR="00973938" w:rsidRPr="006132FB" w14:paraId="401C52E8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7535" w14:textId="77777777" w:rsidR="00EC4F39" w:rsidRPr="002F4BD8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F31A7E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(F514)</w:t>
            </w:r>
          </w:p>
          <w:p w14:paraId="3E4C1C02" w14:textId="77777777" w:rsidR="00EC4F39" w:rsidRPr="002F4BD8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3B91" w14:textId="791C9626" w:rsidR="00EC6B3F" w:rsidRPr="002F4BD8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2F4BD8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balance carried forward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78FE" w14:textId="34A75E1B" w:rsidR="00EC6B3F" w:rsidRPr="002F4BD8" w:rsidRDefault="00EC6B3F" w:rsidP="002F4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2F4B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973938" w:rsidRPr="006132FB" w14:paraId="587C0E6C" w14:textId="77777777" w:rsidTr="00973938"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575AF" w14:textId="0F2C70B8" w:rsidR="00EA1FA7" w:rsidRPr="002F4BD8" w:rsidRDefault="009739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Surplus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funds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08786" w14:textId="13D1FB17" w:rsidR="00EA1FA7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5D2D6724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860CE89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AA5308" w:rsidRPr="002F4B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44E03F8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(A505)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2DFA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A3AC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surplus funds brought forward from the previous reporting period.</w:t>
            </w:r>
          </w:p>
        </w:tc>
      </w:tr>
      <w:tr w:rsidR="00973938" w:rsidRPr="006132FB" w14:paraId="1E54C63E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2C25B483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D8AC6DA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(B505)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FFB7B0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AC841B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surplus funds carried forward to the next reporting period. </w:t>
            </w:r>
          </w:p>
        </w:tc>
      </w:tr>
      <w:tr w:rsidR="00973938" w:rsidRPr="006132FB" w14:paraId="6A31E4A6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C2E82" w14:textId="77777777" w:rsidR="00973938" w:rsidRPr="00D07A2A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Preference shares - movements in the reporting period </w:t>
            </w:r>
          </w:p>
          <w:p w14:paraId="0D7C0754" w14:textId="77777777" w:rsidR="00973938" w:rsidRPr="002F4BD8" w:rsidRDefault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13A61556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6832C173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E344EF0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(A83)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7C5383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24094B9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brought forward from the previous reporting period.</w:t>
            </w:r>
          </w:p>
        </w:tc>
      </w:tr>
      <w:tr w:rsidR="00C917B4" w:rsidRPr="006132FB" w14:paraId="7DC5316B" w14:textId="77777777" w:rsidTr="002F4BD8">
        <w:tc>
          <w:tcPr>
            <w:tcW w:w="1560" w:type="dxa"/>
          </w:tcPr>
          <w:p w14:paraId="753DA3E9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58C6140F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(B83)</w:t>
            </w:r>
          </w:p>
        </w:tc>
        <w:tc>
          <w:tcPr>
            <w:tcW w:w="3402" w:type="dxa"/>
            <w:shd w:val="clear" w:color="auto" w:fill="auto"/>
          </w:tcPr>
          <w:p w14:paraId="41FC6B6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0BB0193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1 preference shares over the reporting period. </w:t>
            </w:r>
          </w:p>
        </w:tc>
      </w:tr>
      <w:tr w:rsidR="00C917B4" w:rsidRPr="006132FB" w14:paraId="256AA1F5" w14:textId="77777777" w:rsidTr="002F4BD8">
        <w:tc>
          <w:tcPr>
            <w:tcW w:w="1560" w:type="dxa"/>
          </w:tcPr>
          <w:p w14:paraId="2543677C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D80BC3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E5CCE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(C83)</w:t>
            </w:r>
          </w:p>
        </w:tc>
        <w:tc>
          <w:tcPr>
            <w:tcW w:w="3402" w:type="dxa"/>
            <w:shd w:val="clear" w:color="auto" w:fill="auto"/>
          </w:tcPr>
          <w:p w14:paraId="7BF3618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42F0A80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1 preference shares over the reporting period.</w:t>
            </w:r>
          </w:p>
        </w:tc>
      </w:tr>
      <w:tr w:rsidR="00C917B4" w:rsidRPr="006132FB" w14:paraId="37EB79ED" w14:textId="77777777" w:rsidTr="002F4BD8">
        <w:tc>
          <w:tcPr>
            <w:tcW w:w="1560" w:type="dxa"/>
          </w:tcPr>
          <w:p w14:paraId="0D582959" w14:textId="77777777" w:rsidR="00EC4F39" w:rsidRPr="002F4BD8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A36E4B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(E83)</w:t>
            </w:r>
          </w:p>
        </w:tc>
        <w:tc>
          <w:tcPr>
            <w:tcW w:w="3402" w:type="dxa"/>
            <w:shd w:val="clear" w:color="auto" w:fill="auto"/>
          </w:tcPr>
          <w:p w14:paraId="76F03E5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3BD6BBB2" w14:textId="4273C46E" w:rsidR="008B4FA1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carried forward to the next reporting period.</w:t>
            </w:r>
          </w:p>
        </w:tc>
      </w:tr>
      <w:tr w:rsidR="00C917B4" w:rsidRPr="006132FB" w14:paraId="27179AF5" w14:textId="77777777" w:rsidTr="002F4BD8">
        <w:tc>
          <w:tcPr>
            <w:tcW w:w="1560" w:type="dxa"/>
          </w:tcPr>
          <w:p w14:paraId="2DED73B6" w14:textId="77777777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97CCB1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(A84)</w:t>
            </w:r>
          </w:p>
        </w:tc>
        <w:tc>
          <w:tcPr>
            <w:tcW w:w="3402" w:type="dxa"/>
            <w:shd w:val="clear" w:color="auto" w:fill="auto"/>
          </w:tcPr>
          <w:p w14:paraId="1387C6CA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5AE1E4E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brought forward from the previous reporting period.</w:t>
            </w:r>
          </w:p>
        </w:tc>
      </w:tr>
      <w:tr w:rsidR="00C917B4" w:rsidRPr="006132FB" w14:paraId="0F1E7175" w14:textId="77777777" w:rsidTr="002F4BD8">
        <w:tc>
          <w:tcPr>
            <w:tcW w:w="1560" w:type="dxa"/>
          </w:tcPr>
          <w:p w14:paraId="5A8678A0" w14:textId="77777777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3CE6CB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(B84)</w:t>
            </w:r>
          </w:p>
        </w:tc>
        <w:tc>
          <w:tcPr>
            <w:tcW w:w="3402" w:type="dxa"/>
            <w:shd w:val="clear" w:color="auto" w:fill="auto"/>
          </w:tcPr>
          <w:p w14:paraId="512D731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increase </w:t>
            </w:r>
          </w:p>
        </w:tc>
        <w:tc>
          <w:tcPr>
            <w:tcW w:w="4394" w:type="dxa"/>
            <w:shd w:val="clear" w:color="auto" w:fill="auto"/>
          </w:tcPr>
          <w:p w14:paraId="57A5CFB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2 preference shares over the reporting period. </w:t>
            </w:r>
          </w:p>
        </w:tc>
      </w:tr>
      <w:tr w:rsidR="00C917B4" w:rsidRPr="006132FB" w14:paraId="5CFF55FD" w14:textId="77777777" w:rsidTr="002F4BD8">
        <w:tc>
          <w:tcPr>
            <w:tcW w:w="1560" w:type="dxa"/>
          </w:tcPr>
          <w:p w14:paraId="6CD6C4E9" w14:textId="12446F4C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64D02E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(C84)</w:t>
            </w:r>
          </w:p>
        </w:tc>
        <w:tc>
          <w:tcPr>
            <w:tcW w:w="3402" w:type="dxa"/>
            <w:shd w:val="clear" w:color="auto" w:fill="auto"/>
          </w:tcPr>
          <w:p w14:paraId="53750CE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4C7C70C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2 preference shares over the reporting period.</w:t>
            </w:r>
          </w:p>
        </w:tc>
      </w:tr>
      <w:tr w:rsidR="00C917B4" w:rsidRPr="006132FB" w14:paraId="71762882" w14:textId="77777777" w:rsidTr="002F4BD8">
        <w:tc>
          <w:tcPr>
            <w:tcW w:w="1560" w:type="dxa"/>
          </w:tcPr>
          <w:p w14:paraId="76291288" w14:textId="77777777" w:rsidR="00EC4F39" w:rsidRPr="002F4BD8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0B8E7A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(E84)</w:t>
            </w:r>
          </w:p>
        </w:tc>
        <w:tc>
          <w:tcPr>
            <w:tcW w:w="3402" w:type="dxa"/>
            <w:shd w:val="clear" w:color="auto" w:fill="auto"/>
          </w:tcPr>
          <w:p w14:paraId="709B3858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23F4CE8" w14:textId="61F46DC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carried forward to the next reporting period.</w:t>
            </w:r>
          </w:p>
        </w:tc>
      </w:tr>
      <w:tr w:rsidR="00C917B4" w:rsidRPr="006132FB" w14:paraId="1CD42C21" w14:textId="77777777" w:rsidTr="002F4BD8">
        <w:tc>
          <w:tcPr>
            <w:tcW w:w="1560" w:type="dxa"/>
          </w:tcPr>
          <w:p w14:paraId="720EDDFB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F66D66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(A85)</w:t>
            </w:r>
          </w:p>
        </w:tc>
        <w:tc>
          <w:tcPr>
            <w:tcW w:w="3402" w:type="dxa"/>
            <w:shd w:val="clear" w:color="auto" w:fill="auto"/>
          </w:tcPr>
          <w:p w14:paraId="673CF15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8032CA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brought forward from the previous reporting period.</w:t>
            </w:r>
          </w:p>
        </w:tc>
      </w:tr>
      <w:tr w:rsidR="00C917B4" w:rsidRPr="006132FB" w14:paraId="52814559" w14:textId="77777777" w:rsidTr="002F4BD8">
        <w:tc>
          <w:tcPr>
            <w:tcW w:w="1560" w:type="dxa"/>
          </w:tcPr>
          <w:p w14:paraId="2B45F653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6079CD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(B85)</w:t>
            </w:r>
          </w:p>
        </w:tc>
        <w:tc>
          <w:tcPr>
            <w:tcW w:w="3402" w:type="dxa"/>
            <w:shd w:val="clear" w:color="auto" w:fill="auto"/>
          </w:tcPr>
          <w:p w14:paraId="5D18403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0664579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3 preference shares over the reporting period. </w:t>
            </w:r>
          </w:p>
        </w:tc>
      </w:tr>
      <w:tr w:rsidR="00C917B4" w:rsidRPr="006132FB" w14:paraId="011628DE" w14:textId="77777777" w:rsidTr="002F4BD8">
        <w:tc>
          <w:tcPr>
            <w:tcW w:w="1560" w:type="dxa"/>
          </w:tcPr>
          <w:p w14:paraId="0AF01219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36F2F90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(C85)</w:t>
            </w:r>
          </w:p>
        </w:tc>
        <w:tc>
          <w:tcPr>
            <w:tcW w:w="3402" w:type="dxa"/>
            <w:shd w:val="clear" w:color="auto" w:fill="auto"/>
          </w:tcPr>
          <w:p w14:paraId="2248B1B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reduction </w:t>
            </w:r>
          </w:p>
        </w:tc>
        <w:tc>
          <w:tcPr>
            <w:tcW w:w="4394" w:type="dxa"/>
            <w:shd w:val="clear" w:color="auto" w:fill="auto"/>
          </w:tcPr>
          <w:p w14:paraId="59D5FB4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reduction in Tier 3 preference shares over the reporting period.</w:t>
            </w:r>
          </w:p>
        </w:tc>
      </w:tr>
      <w:tr w:rsidR="00C917B4" w:rsidRPr="006132FB" w14:paraId="176D4FCC" w14:textId="77777777" w:rsidTr="002F4BD8">
        <w:tc>
          <w:tcPr>
            <w:tcW w:w="1560" w:type="dxa"/>
          </w:tcPr>
          <w:p w14:paraId="5B3480CA" w14:textId="77777777" w:rsidR="00EC4F39" w:rsidRPr="002F4BD8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83DA66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(E85)</w:t>
            </w:r>
          </w:p>
        </w:tc>
        <w:tc>
          <w:tcPr>
            <w:tcW w:w="3402" w:type="dxa"/>
            <w:shd w:val="clear" w:color="auto" w:fill="auto"/>
          </w:tcPr>
          <w:p w14:paraId="402612F7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7DA3FEA7" w14:textId="678D75DD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carried forward to the next reporting period.</w:t>
            </w:r>
          </w:p>
        </w:tc>
      </w:tr>
      <w:tr w:rsidR="00C917B4" w:rsidRPr="006132FB" w14:paraId="0F927A9C" w14:textId="77777777" w:rsidTr="002F4BD8">
        <w:tc>
          <w:tcPr>
            <w:tcW w:w="1560" w:type="dxa"/>
          </w:tcPr>
          <w:p w14:paraId="6E876C70" w14:textId="77777777" w:rsidR="00EC4F39" w:rsidRPr="002F4BD8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C57FFA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(A86)</w:t>
            </w:r>
          </w:p>
        </w:tc>
        <w:tc>
          <w:tcPr>
            <w:tcW w:w="3402" w:type="dxa"/>
            <w:shd w:val="clear" w:color="auto" w:fill="auto"/>
          </w:tcPr>
          <w:p w14:paraId="36F739A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preference shares – balance brought forward</w:t>
            </w:r>
          </w:p>
        </w:tc>
        <w:tc>
          <w:tcPr>
            <w:tcW w:w="4394" w:type="dxa"/>
            <w:shd w:val="clear" w:color="auto" w:fill="auto"/>
          </w:tcPr>
          <w:p w14:paraId="70127800" w14:textId="0713665C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brought forward from the previous reporting period.</w:t>
            </w:r>
          </w:p>
        </w:tc>
      </w:tr>
      <w:tr w:rsidR="00C917B4" w:rsidRPr="006132FB" w14:paraId="0FE7DA56" w14:textId="77777777" w:rsidTr="002F4BD8">
        <w:tc>
          <w:tcPr>
            <w:tcW w:w="1560" w:type="dxa"/>
          </w:tcPr>
          <w:p w14:paraId="36730EE4" w14:textId="77777777" w:rsidR="00EC4F39" w:rsidRPr="002F4BD8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70F148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(B86)</w:t>
            </w:r>
          </w:p>
        </w:tc>
        <w:tc>
          <w:tcPr>
            <w:tcW w:w="3402" w:type="dxa"/>
            <w:shd w:val="clear" w:color="auto" w:fill="auto"/>
          </w:tcPr>
          <w:p w14:paraId="189339DD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increase </w:t>
            </w:r>
          </w:p>
        </w:tc>
        <w:tc>
          <w:tcPr>
            <w:tcW w:w="4394" w:type="dxa"/>
            <w:shd w:val="clear" w:color="auto" w:fill="auto"/>
          </w:tcPr>
          <w:p w14:paraId="01D2D2A6" w14:textId="18EF8438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total preference shares over the reporting period. </w:t>
            </w:r>
          </w:p>
        </w:tc>
      </w:tr>
      <w:tr w:rsidR="00C917B4" w:rsidRPr="006132FB" w14:paraId="1DB723ED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112F66F1" w14:textId="77777777" w:rsidR="00EC4F39" w:rsidRPr="002F4BD8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628CDF7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1662070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73740A0" w14:textId="76D8C92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total preference shares over the reporting period. </w:t>
            </w:r>
          </w:p>
        </w:tc>
      </w:tr>
      <w:tr w:rsidR="00786D0A" w:rsidRPr="006132FB" w14:paraId="0E1EBD6B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4D2FAF85" w14:textId="77777777" w:rsidR="00EC4F39" w:rsidRPr="002F4BD8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6D529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2072DF3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630EDC7" w14:textId="53028C58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carried forward to the next reporting period.</w:t>
            </w:r>
          </w:p>
        </w:tc>
      </w:tr>
      <w:tr w:rsidR="00786D0A" w:rsidRPr="006132FB" w14:paraId="661B6061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3AD98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EC1">
              <w:rPr>
                <w:rFonts w:ascii="Times New Roman" w:hAnsi="Times New Roman" w:cs="Times New Roman"/>
                <w:b/>
                <w:sz w:val="20"/>
                <w:szCs w:val="20"/>
              </w:rPr>
              <w:t>Share premium relating to preference shares</w:t>
            </w:r>
          </w:p>
          <w:p w14:paraId="0390D3D6" w14:textId="23CEECB4" w:rsidR="00786D0A" w:rsidRPr="002F4BD8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EB7814F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0694821F" w14:textId="77777777" w:rsidR="00EC4F39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EC4F39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A5098A9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(A88)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0FD441D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F2AF9A2" w14:textId="54AFDD5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6DAA3035" w14:textId="77777777" w:rsidTr="002F4BD8">
        <w:tc>
          <w:tcPr>
            <w:tcW w:w="1560" w:type="dxa"/>
          </w:tcPr>
          <w:p w14:paraId="70E89C26" w14:textId="79CB434B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B3F97" w14:textId="77777777" w:rsidR="004C39BA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88338FA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(B88)</w:t>
            </w:r>
          </w:p>
        </w:tc>
        <w:tc>
          <w:tcPr>
            <w:tcW w:w="3402" w:type="dxa"/>
            <w:shd w:val="clear" w:color="auto" w:fill="auto"/>
          </w:tcPr>
          <w:p w14:paraId="5D2DC6B4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402CD935" w14:textId="05E19BA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  <w:p w14:paraId="13959CB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DF31B4" w14:textId="77777777" w:rsidTr="002F4BD8">
        <w:tc>
          <w:tcPr>
            <w:tcW w:w="1560" w:type="dxa"/>
          </w:tcPr>
          <w:p w14:paraId="1C8A02F2" w14:textId="77777777" w:rsidR="004C39BA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759FCEAF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(C88)</w:t>
            </w:r>
          </w:p>
        </w:tc>
        <w:tc>
          <w:tcPr>
            <w:tcW w:w="3402" w:type="dxa"/>
            <w:shd w:val="clear" w:color="auto" w:fill="auto"/>
          </w:tcPr>
          <w:p w14:paraId="0EC9087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15563B7" w14:textId="59C2978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5831EE9D" w14:textId="77777777" w:rsidTr="002F4BD8">
        <w:tc>
          <w:tcPr>
            <w:tcW w:w="1560" w:type="dxa"/>
          </w:tcPr>
          <w:p w14:paraId="15ED1F35" w14:textId="77777777" w:rsidR="004C39BA" w:rsidRPr="002F4BD8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D2EEC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(D88)</w:t>
            </w:r>
          </w:p>
        </w:tc>
        <w:tc>
          <w:tcPr>
            <w:tcW w:w="3402" w:type="dxa"/>
            <w:shd w:val="clear" w:color="auto" w:fill="auto"/>
          </w:tcPr>
          <w:p w14:paraId="6B1EF672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CB380B" w14:textId="122CB659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1 carried forward to the next reporting period. </w:t>
            </w:r>
          </w:p>
        </w:tc>
      </w:tr>
      <w:tr w:rsidR="00C917B4" w:rsidRPr="006132FB" w14:paraId="1AE12B1A" w14:textId="77777777" w:rsidTr="002F4BD8">
        <w:tc>
          <w:tcPr>
            <w:tcW w:w="1560" w:type="dxa"/>
          </w:tcPr>
          <w:p w14:paraId="0B97C0AA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7C6E06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(A89)</w:t>
            </w:r>
          </w:p>
        </w:tc>
        <w:tc>
          <w:tcPr>
            <w:tcW w:w="3402" w:type="dxa"/>
            <w:shd w:val="clear" w:color="auto" w:fill="auto"/>
          </w:tcPr>
          <w:p w14:paraId="039C5E96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20E561AF" w14:textId="648F496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40BE1879" w14:textId="77777777" w:rsidTr="002F4BD8">
        <w:tc>
          <w:tcPr>
            <w:tcW w:w="1560" w:type="dxa"/>
          </w:tcPr>
          <w:p w14:paraId="5536F48D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85098B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(B89)</w:t>
            </w:r>
          </w:p>
        </w:tc>
        <w:tc>
          <w:tcPr>
            <w:tcW w:w="3402" w:type="dxa"/>
            <w:shd w:val="clear" w:color="auto" w:fill="auto"/>
          </w:tcPr>
          <w:p w14:paraId="06FEA57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2- increase</w:t>
            </w:r>
          </w:p>
        </w:tc>
        <w:tc>
          <w:tcPr>
            <w:tcW w:w="4394" w:type="dxa"/>
            <w:shd w:val="clear" w:color="auto" w:fill="auto"/>
          </w:tcPr>
          <w:p w14:paraId="721F17BA" w14:textId="05B4187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he reporting period. </w:t>
            </w:r>
          </w:p>
          <w:p w14:paraId="2DDE35A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538EB08" w14:textId="77777777" w:rsidTr="002F4BD8">
        <w:tc>
          <w:tcPr>
            <w:tcW w:w="1560" w:type="dxa"/>
          </w:tcPr>
          <w:p w14:paraId="20A22D92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8BB0F76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(C89)</w:t>
            </w:r>
          </w:p>
        </w:tc>
        <w:tc>
          <w:tcPr>
            <w:tcW w:w="3402" w:type="dxa"/>
            <w:shd w:val="clear" w:color="auto" w:fill="auto"/>
          </w:tcPr>
          <w:p w14:paraId="0B4CD80B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1E08DDFD" w14:textId="2E080FA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7E6E207D" w14:textId="77777777" w:rsidTr="002F4BD8">
        <w:tc>
          <w:tcPr>
            <w:tcW w:w="1560" w:type="dxa"/>
          </w:tcPr>
          <w:p w14:paraId="49832CD3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85B801B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(D89)</w:t>
            </w:r>
          </w:p>
        </w:tc>
        <w:tc>
          <w:tcPr>
            <w:tcW w:w="3402" w:type="dxa"/>
            <w:shd w:val="clear" w:color="auto" w:fill="auto"/>
          </w:tcPr>
          <w:p w14:paraId="794E6366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521D828" w14:textId="1F0DD27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shares</w:t>
            </w:r>
            <w:r w:rsidR="001D33A0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2 carried forward to the next reporting period. </w:t>
            </w:r>
          </w:p>
        </w:tc>
      </w:tr>
      <w:tr w:rsidR="00C917B4" w:rsidRPr="006132FB" w14:paraId="69192610" w14:textId="77777777" w:rsidTr="002F4BD8">
        <w:tc>
          <w:tcPr>
            <w:tcW w:w="1560" w:type="dxa"/>
          </w:tcPr>
          <w:p w14:paraId="1BE67A68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3F2B3C1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(A90)</w:t>
            </w:r>
          </w:p>
        </w:tc>
        <w:tc>
          <w:tcPr>
            <w:tcW w:w="3402" w:type="dxa"/>
            <w:shd w:val="clear" w:color="auto" w:fill="auto"/>
          </w:tcPr>
          <w:p w14:paraId="40E6FA5C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781F7003" w14:textId="3089DCC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brought forward from the previous reporting period.</w:t>
            </w:r>
          </w:p>
        </w:tc>
      </w:tr>
      <w:tr w:rsidR="00C917B4" w:rsidRPr="006132FB" w14:paraId="3CA835B7" w14:textId="77777777" w:rsidTr="002F4BD8">
        <w:tc>
          <w:tcPr>
            <w:tcW w:w="1560" w:type="dxa"/>
          </w:tcPr>
          <w:p w14:paraId="25C1EFB8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C161B92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(B90)</w:t>
            </w:r>
          </w:p>
        </w:tc>
        <w:tc>
          <w:tcPr>
            <w:tcW w:w="3402" w:type="dxa"/>
            <w:shd w:val="clear" w:color="auto" w:fill="auto"/>
          </w:tcPr>
          <w:p w14:paraId="172C6C95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3FEB3049" w14:textId="5162D8B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 </w:t>
            </w:r>
          </w:p>
        </w:tc>
      </w:tr>
      <w:tr w:rsidR="00C917B4" w:rsidRPr="006132FB" w14:paraId="1A70F1A8" w14:textId="77777777" w:rsidTr="002F4BD8">
        <w:tc>
          <w:tcPr>
            <w:tcW w:w="1560" w:type="dxa"/>
          </w:tcPr>
          <w:p w14:paraId="4A96A5E3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1066D2D4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(C90)</w:t>
            </w:r>
          </w:p>
        </w:tc>
        <w:tc>
          <w:tcPr>
            <w:tcW w:w="3402" w:type="dxa"/>
            <w:shd w:val="clear" w:color="auto" w:fill="auto"/>
          </w:tcPr>
          <w:p w14:paraId="53B2CEE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reduction</w:t>
            </w:r>
          </w:p>
        </w:tc>
        <w:tc>
          <w:tcPr>
            <w:tcW w:w="4394" w:type="dxa"/>
            <w:shd w:val="clear" w:color="auto" w:fill="auto"/>
          </w:tcPr>
          <w:p w14:paraId="0DB957FB" w14:textId="734D5C6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</w:t>
            </w:r>
          </w:p>
        </w:tc>
      </w:tr>
      <w:tr w:rsidR="00C917B4" w:rsidRPr="006132FB" w14:paraId="52F56462" w14:textId="77777777" w:rsidTr="002F4BD8">
        <w:tc>
          <w:tcPr>
            <w:tcW w:w="1560" w:type="dxa"/>
          </w:tcPr>
          <w:p w14:paraId="0C9170D2" w14:textId="77777777" w:rsidR="004C39BA" w:rsidRPr="002F4BD8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A1EE33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(D90)</w:t>
            </w:r>
          </w:p>
        </w:tc>
        <w:tc>
          <w:tcPr>
            <w:tcW w:w="3402" w:type="dxa"/>
            <w:shd w:val="clear" w:color="auto" w:fill="auto"/>
          </w:tcPr>
          <w:p w14:paraId="593BE00F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2014A472" w14:textId="2FCE76CC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tier 3 carried forward to the next reporting period. </w:t>
            </w:r>
          </w:p>
        </w:tc>
      </w:tr>
      <w:tr w:rsidR="00C917B4" w:rsidRPr="006132FB" w14:paraId="0C48539A" w14:textId="77777777" w:rsidTr="002F4BD8">
        <w:tc>
          <w:tcPr>
            <w:tcW w:w="1560" w:type="dxa"/>
          </w:tcPr>
          <w:p w14:paraId="73AC2CF4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2F458055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(A91)</w:t>
            </w:r>
          </w:p>
        </w:tc>
        <w:tc>
          <w:tcPr>
            <w:tcW w:w="3402" w:type="dxa"/>
            <w:shd w:val="clear" w:color="auto" w:fill="auto"/>
          </w:tcPr>
          <w:p w14:paraId="185901BE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27DAB46C" w14:textId="2E61167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brought forward from the previous reporting period. </w:t>
            </w:r>
          </w:p>
        </w:tc>
      </w:tr>
      <w:tr w:rsidR="00C917B4" w:rsidRPr="006132FB" w14:paraId="4DFCEDB8" w14:textId="77777777" w:rsidTr="002F4BD8">
        <w:tc>
          <w:tcPr>
            <w:tcW w:w="1560" w:type="dxa"/>
          </w:tcPr>
          <w:p w14:paraId="3DE194F7" w14:textId="77777777" w:rsidR="00B25847" w:rsidRPr="002F4BD8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21CB009" w14:textId="77777777" w:rsidR="00A15253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(B91)</w:t>
            </w:r>
          </w:p>
        </w:tc>
        <w:tc>
          <w:tcPr>
            <w:tcW w:w="3402" w:type="dxa"/>
            <w:shd w:val="clear" w:color="auto" w:fill="auto"/>
          </w:tcPr>
          <w:p w14:paraId="7199F6C0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7D6605E4" w14:textId="787E7ECD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share premium account relating to preference shares over the reporting period. </w:t>
            </w:r>
          </w:p>
        </w:tc>
      </w:tr>
      <w:tr w:rsidR="00C917B4" w:rsidRPr="006132FB" w14:paraId="4FCE1616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42F7560A" w14:textId="77777777" w:rsidR="00B25847" w:rsidRPr="002F4BD8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AC912E" w14:textId="77777777" w:rsidR="00A15253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84A597D" w14:textId="18983A44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91117E2" w14:textId="0D94E6E1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total share premium account relating to preference shares over the reporting period. </w:t>
            </w:r>
          </w:p>
        </w:tc>
      </w:tr>
      <w:tr w:rsidR="00786D0A" w:rsidRPr="006132FB" w14:paraId="112CF810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10F9B882" w14:textId="77777777" w:rsidR="00B25847" w:rsidRPr="002F4BD8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57280AD3" w14:textId="77777777" w:rsidR="00A15253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63411F3" w14:textId="77777777" w:rsidR="00EC6B3F" w:rsidRPr="002F4BD8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2A6B9A6" w14:textId="0FB6690E" w:rsidR="00D955BB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is carried forward to the next reporting period.</w:t>
            </w:r>
          </w:p>
        </w:tc>
      </w:tr>
      <w:tr w:rsidR="00786D0A" w:rsidRPr="006132FB" w14:paraId="26DB1774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DBF5C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A5D">
              <w:rPr>
                <w:rFonts w:ascii="Times New Roman" w:hAnsi="Times New Roman" w:cs="Times New Roman"/>
                <w:b/>
                <w:sz w:val="20"/>
                <w:szCs w:val="20"/>
              </w:rPr>
              <w:t>Subordinated liabilities - movements in the reporting period</w:t>
            </w:r>
          </w:p>
          <w:p w14:paraId="6700DAE9" w14:textId="63E8EA71" w:rsidR="00786D0A" w:rsidRPr="002F4BD8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9901E51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5B43A020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C62C53D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(A96)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435984B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72034A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brought forward from the previous reporting period. </w:t>
            </w:r>
          </w:p>
        </w:tc>
      </w:tr>
      <w:tr w:rsidR="00C917B4" w:rsidRPr="006132FB" w14:paraId="4861025B" w14:textId="77777777" w:rsidTr="002F4BD8">
        <w:tc>
          <w:tcPr>
            <w:tcW w:w="1560" w:type="dxa"/>
          </w:tcPr>
          <w:p w14:paraId="327F5F74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5B7DC067" w14:textId="77777777" w:rsidR="00A15253" w:rsidRPr="002F4BD8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(B96)</w:t>
            </w:r>
          </w:p>
        </w:tc>
        <w:tc>
          <w:tcPr>
            <w:tcW w:w="3402" w:type="dxa"/>
            <w:shd w:val="clear" w:color="auto" w:fill="auto"/>
          </w:tcPr>
          <w:p w14:paraId="024B1267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1 - issued</w:t>
            </w:r>
          </w:p>
        </w:tc>
        <w:tc>
          <w:tcPr>
            <w:tcW w:w="4394" w:type="dxa"/>
            <w:shd w:val="clear" w:color="auto" w:fill="auto"/>
          </w:tcPr>
          <w:p w14:paraId="150DAAE0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liabilities issued over the reporting period. </w:t>
            </w:r>
          </w:p>
        </w:tc>
      </w:tr>
      <w:tr w:rsidR="00C917B4" w:rsidRPr="006132FB" w14:paraId="53E5068B" w14:textId="77777777" w:rsidTr="002F4BD8">
        <w:tc>
          <w:tcPr>
            <w:tcW w:w="1560" w:type="dxa"/>
          </w:tcPr>
          <w:p w14:paraId="4CA449A1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55A986E5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(C96)</w:t>
            </w:r>
          </w:p>
          <w:p w14:paraId="63A8DE20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05E50C8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1 - redeemed</w:t>
            </w:r>
          </w:p>
        </w:tc>
        <w:tc>
          <w:tcPr>
            <w:tcW w:w="4394" w:type="dxa"/>
            <w:shd w:val="clear" w:color="auto" w:fill="auto"/>
          </w:tcPr>
          <w:p w14:paraId="1D4DFCB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liabilities redeemed over the reporting period.</w:t>
            </w:r>
          </w:p>
        </w:tc>
      </w:tr>
      <w:tr w:rsidR="00C917B4" w:rsidRPr="006132FB" w14:paraId="00275DEA" w14:textId="77777777" w:rsidTr="002F4BD8">
        <w:tc>
          <w:tcPr>
            <w:tcW w:w="1560" w:type="dxa"/>
          </w:tcPr>
          <w:p w14:paraId="66A8870C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6A51C487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(D96)</w:t>
            </w:r>
          </w:p>
        </w:tc>
        <w:tc>
          <w:tcPr>
            <w:tcW w:w="3402" w:type="dxa"/>
            <w:shd w:val="clear" w:color="auto" w:fill="auto"/>
          </w:tcPr>
          <w:p w14:paraId="5DED61D5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movements in valuation </w:t>
            </w:r>
          </w:p>
        </w:tc>
        <w:tc>
          <w:tcPr>
            <w:tcW w:w="4394" w:type="dxa"/>
            <w:shd w:val="clear" w:color="auto" w:fill="auto"/>
          </w:tcPr>
          <w:p w14:paraId="76CF0C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1 subordinated liabilities over the reporting period. </w:t>
            </w:r>
          </w:p>
        </w:tc>
      </w:tr>
      <w:tr w:rsidR="00C917B4" w:rsidRPr="006132FB" w14:paraId="04EBAA8B" w14:textId="77777777" w:rsidTr="002F4BD8">
        <w:tc>
          <w:tcPr>
            <w:tcW w:w="1560" w:type="dxa"/>
          </w:tcPr>
          <w:p w14:paraId="23DDA2D3" w14:textId="77777777" w:rsidR="00B25847" w:rsidRPr="002F4BD8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256F"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8BC503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(E96)</w:t>
            </w:r>
          </w:p>
        </w:tc>
        <w:tc>
          <w:tcPr>
            <w:tcW w:w="3402" w:type="dxa"/>
            <w:shd w:val="clear" w:color="auto" w:fill="auto"/>
          </w:tcPr>
          <w:p w14:paraId="3B5EC2D9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3D65C96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change to Tier 1 subordinated liabilities due to regulatory action. </w:t>
            </w:r>
          </w:p>
        </w:tc>
      </w:tr>
      <w:tr w:rsidR="00C917B4" w:rsidRPr="006132FB" w14:paraId="315AAFD3" w14:textId="77777777" w:rsidTr="002F4BD8">
        <w:tc>
          <w:tcPr>
            <w:tcW w:w="1560" w:type="dxa"/>
          </w:tcPr>
          <w:p w14:paraId="1F64ED99" w14:textId="77777777" w:rsidR="00B25847" w:rsidRPr="002F4BD8" w:rsidRDefault="00F22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DFBC7D7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(F96)</w:t>
            </w:r>
          </w:p>
        </w:tc>
        <w:tc>
          <w:tcPr>
            <w:tcW w:w="3402" w:type="dxa"/>
            <w:shd w:val="clear" w:color="auto" w:fill="auto"/>
          </w:tcPr>
          <w:p w14:paraId="3F2E8B53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143ADDC6" w14:textId="5BBB296B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carried forward to the next reporting period. </w:t>
            </w:r>
          </w:p>
        </w:tc>
      </w:tr>
      <w:tr w:rsidR="00C917B4" w:rsidRPr="006132FB" w14:paraId="1D9049C5" w14:textId="77777777" w:rsidTr="002F4BD8">
        <w:tc>
          <w:tcPr>
            <w:tcW w:w="1560" w:type="dxa"/>
          </w:tcPr>
          <w:p w14:paraId="572A81B4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4BEC9B5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(A97)</w:t>
            </w:r>
          </w:p>
        </w:tc>
        <w:tc>
          <w:tcPr>
            <w:tcW w:w="3402" w:type="dxa"/>
            <w:shd w:val="clear" w:color="auto" w:fill="auto"/>
          </w:tcPr>
          <w:p w14:paraId="764CED2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00321D0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brought forward from the previous reporting period. </w:t>
            </w:r>
          </w:p>
        </w:tc>
      </w:tr>
      <w:tr w:rsidR="00C917B4" w:rsidRPr="006132FB" w14:paraId="59D515E8" w14:textId="77777777" w:rsidTr="002F4BD8">
        <w:tc>
          <w:tcPr>
            <w:tcW w:w="1560" w:type="dxa"/>
          </w:tcPr>
          <w:p w14:paraId="7481C417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314C99E5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(B97)</w:t>
            </w:r>
          </w:p>
        </w:tc>
        <w:tc>
          <w:tcPr>
            <w:tcW w:w="3402" w:type="dxa"/>
            <w:shd w:val="clear" w:color="auto" w:fill="auto"/>
          </w:tcPr>
          <w:p w14:paraId="62B8C3A0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535BE5E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subordinated liabilities issued over the reporting period. </w:t>
            </w:r>
          </w:p>
        </w:tc>
      </w:tr>
      <w:tr w:rsidR="00C917B4" w:rsidRPr="006132FB" w14:paraId="32755FC1" w14:textId="77777777" w:rsidTr="002F4BD8">
        <w:tc>
          <w:tcPr>
            <w:tcW w:w="1560" w:type="dxa"/>
          </w:tcPr>
          <w:p w14:paraId="1194AEF2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100827E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(C97)</w:t>
            </w:r>
          </w:p>
        </w:tc>
        <w:tc>
          <w:tcPr>
            <w:tcW w:w="3402" w:type="dxa"/>
            <w:shd w:val="clear" w:color="auto" w:fill="auto"/>
          </w:tcPr>
          <w:p w14:paraId="23F05071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554AD25F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liabilities redeemed over the reporting period.</w:t>
            </w:r>
          </w:p>
        </w:tc>
      </w:tr>
      <w:tr w:rsidR="00C917B4" w:rsidRPr="006132FB" w14:paraId="65AE8FF2" w14:textId="77777777" w:rsidTr="002F4BD8">
        <w:tc>
          <w:tcPr>
            <w:tcW w:w="1560" w:type="dxa"/>
          </w:tcPr>
          <w:p w14:paraId="4F125669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D89EBBD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(D97)</w:t>
            </w:r>
          </w:p>
        </w:tc>
        <w:tc>
          <w:tcPr>
            <w:tcW w:w="3402" w:type="dxa"/>
            <w:shd w:val="clear" w:color="auto" w:fill="auto"/>
          </w:tcPr>
          <w:p w14:paraId="7F257338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5AC22912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2 subordinated liabilities over the reporting period. </w:t>
            </w:r>
          </w:p>
        </w:tc>
      </w:tr>
      <w:tr w:rsidR="00C917B4" w:rsidRPr="006132FB" w14:paraId="35BE79F1" w14:textId="77777777" w:rsidTr="002F4BD8">
        <w:tc>
          <w:tcPr>
            <w:tcW w:w="1560" w:type="dxa"/>
          </w:tcPr>
          <w:p w14:paraId="3217F26D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5BBC0D4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(E97)</w:t>
            </w:r>
          </w:p>
        </w:tc>
        <w:tc>
          <w:tcPr>
            <w:tcW w:w="3402" w:type="dxa"/>
            <w:shd w:val="clear" w:color="auto" w:fill="auto"/>
          </w:tcPr>
          <w:p w14:paraId="5857044F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1D4D3387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2 subordinated liabilities due to regulatory action.</w:t>
            </w:r>
          </w:p>
        </w:tc>
      </w:tr>
      <w:tr w:rsidR="00C917B4" w:rsidRPr="006132FB" w14:paraId="141C40C1" w14:textId="77777777" w:rsidTr="002F4BD8">
        <w:tc>
          <w:tcPr>
            <w:tcW w:w="1560" w:type="dxa"/>
          </w:tcPr>
          <w:p w14:paraId="56976AD9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9EAEB2A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(F97)</w:t>
            </w:r>
          </w:p>
        </w:tc>
        <w:tc>
          <w:tcPr>
            <w:tcW w:w="3402" w:type="dxa"/>
            <w:shd w:val="clear" w:color="auto" w:fill="auto"/>
          </w:tcPr>
          <w:p w14:paraId="144C660E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 balance carried forward </w:t>
            </w:r>
          </w:p>
        </w:tc>
        <w:tc>
          <w:tcPr>
            <w:tcW w:w="4394" w:type="dxa"/>
            <w:shd w:val="clear" w:color="auto" w:fill="auto"/>
          </w:tcPr>
          <w:p w14:paraId="1303CEAB" w14:textId="798047F8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carried forward to the next reporting period. </w:t>
            </w:r>
          </w:p>
        </w:tc>
      </w:tr>
      <w:tr w:rsidR="00C917B4" w:rsidRPr="006132FB" w14:paraId="0638061F" w14:textId="77777777" w:rsidTr="002F4BD8">
        <w:tc>
          <w:tcPr>
            <w:tcW w:w="1560" w:type="dxa"/>
          </w:tcPr>
          <w:p w14:paraId="0D85375F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R0730/C0010</w:t>
            </w:r>
          </w:p>
          <w:p w14:paraId="4AA9E076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(A98)</w:t>
            </w:r>
          </w:p>
        </w:tc>
        <w:tc>
          <w:tcPr>
            <w:tcW w:w="3402" w:type="dxa"/>
            <w:shd w:val="clear" w:color="auto" w:fill="auto"/>
          </w:tcPr>
          <w:p w14:paraId="7214DFC0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3- balance brought forward</w:t>
            </w:r>
          </w:p>
        </w:tc>
        <w:tc>
          <w:tcPr>
            <w:tcW w:w="4394" w:type="dxa"/>
            <w:shd w:val="clear" w:color="auto" w:fill="auto"/>
          </w:tcPr>
          <w:p w14:paraId="25D8B8D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liabilities brought forward from the previous reporting period.</w:t>
            </w:r>
          </w:p>
        </w:tc>
      </w:tr>
      <w:tr w:rsidR="00C917B4" w:rsidRPr="006132FB" w14:paraId="5E91BAF4" w14:textId="77777777" w:rsidTr="002F4BD8">
        <w:tc>
          <w:tcPr>
            <w:tcW w:w="1560" w:type="dxa"/>
          </w:tcPr>
          <w:p w14:paraId="3C6C6CC6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R0730/C0070</w:t>
            </w:r>
          </w:p>
          <w:p w14:paraId="2695A992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(B98)</w:t>
            </w:r>
          </w:p>
        </w:tc>
        <w:tc>
          <w:tcPr>
            <w:tcW w:w="3402" w:type="dxa"/>
            <w:shd w:val="clear" w:color="auto" w:fill="auto"/>
          </w:tcPr>
          <w:p w14:paraId="5696FE0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799B86D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subordinated liabilities issued over the reporting period. </w:t>
            </w:r>
          </w:p>
        </w:tc>
      </w:tr>
      <w:tr w:rsidR="00C917B4" w:rsidRPr="006132FB" w14:paraId="6CDB9941" w14:textId="77777777" w:rsidTr="002F4BD8">
        <w:tc>
          <w:tcPr>
            <w:tcW w:w="1560" w:type="dxa"/>
          </w:tcPr>
          <w:p w14:paraId="702F7979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R0730/C0080</w:t>
            </w:r>
          </w:p>
          <w:p w14:paraId="6853FC7C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(C98)</w:t>
            </w:r>
          </w:p>
        </w:tc>
        <w:tc>
          <w:tcPr>
            <w:tcW w:w="3402" w:type="dxa"/>
            <w:shd w:val="clear" w:color="auto" w:fill="auto"/>
          </w:tcPr>
          <w:p w14:paraId="7909FFAE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0FA29FD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liabilities redeemed over the reporting period.</w:t>
            </w:r>
          </w:p>
        </w:tc>
      </w:tr>
      <w:tr w:rsidR="00C917B4" w:rsidRPr="006132FB" w14:paraId="4990B74B" w14:textId="77777777" w:rsidTr="002F4BD8">
        <w:tc>
          <w:tcPr>
            <w:tcW w:w="1560" w:type="dxa"/>
          </w:tcPr>
          <w:p w14:paraId="100E2292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R0730/C0090</w:t>
            </w:r>
          </w:p>
          <w:p w14:paraId="09510752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(D98)</w:t>
            </w:r>
          </w:p>
        </w:tc>
        <w:tc>
          <w:tcPr>
            <w:tcW w:w="3402" w:type="dxa"/>
            <w:shd w:val="clear" w:color="auto" w:fill="auto"/>
          </w:tcPr>
          <w:p w14:paraId="049284D2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3FE305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3 subordinated liabilities over the reporting period. </w:t>
            </w:r>
          </w:p>
        </w:tc>
      </w:tr>
      <w:tr w:rsidR="00C917B4" w:rsidRPr="006132FB" w14:paraId="2C1E8C7E" w14:textId="77777777" w:rsidTr="002F4BD8">
        <w:tc>
          <w:tcPr>
            <w:tcW w:w="1560" w:type="dxa"/>
          </w:tcPr>
          <w:p w14:paraId="2A62373E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R0730/C0100</w:t>
            </w:r>
          </w:p>
          <w:p w14:paraId="14EE0644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(E98)</w:t>
            </w:r>
          </w:p>
        </w:tc>
        <w:tc>
          <w:tcPr>
            <w:tcW w:w="3402" w:type="dxa"/>
            <w:shd w:val="clear" w:color="auto" w:fill="auto"/>
          </w:tcPr>
          <w:p w14:paraId="0A730FC9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regulatory action</w:t>
            </w:r>
          </w:p>
        </w:tc>
        <w:tc>
          <w:tcPr>
            <w:tcW w:w="4394" w:type="dxa"/>
            <w:shd w:val="clear" w:color="auto" w:fill="auto"/>
          </w:tcPr>
          <w:p w14:paraId="7B31448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3 subordinated liabilities due to regulatory action.</w:t>
            </w:r>
          </w:p>
        </w:tc>
      </w:tr>
      <w:tr w:rsidR="00C917B4" w:rsidRPr="006132FB" w14:paraId="4B204CF2" w14:textId="77777777" w:rsidTr="002F4BD8">
        <w:tc>
          <w:tcPr>
            <w:tcW w:w="1560" w:type="dxa"/>
          </w:tcPr>
          <w:p w14:paraId="4D3E9C51" w14:textId="77777777" w:rsidR="00B25847" w:rsidRPr="002F4BD8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R0730/C0060</w:t>
            </w:r>
          </w:p>
          <w:p w14:paraId="75FF9E79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(F98)</w:t>
            </w:r>
          </w:p>
        </w:tc>
        <w:tc>
          <w:tcPr>
            <w:tcW w:w="3402" w:type="dxa"/>
            <w:shd w:val="clear" w:color="auto" w:fill="auto"/>
          </w:tcPr>
          <w:p w14:paraId="6A6F79FF" w14:textId="7777777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3B6862" w14:textId="5107122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subordinated liabilities carried forward to the next reporting period. </w:t>
            </w:r>
          </w:p>
        </w:tc>
      </w:tr>
      <w:tr w:rsidR="00C917B4" w:rsidRPr="006132FB" w14:paraId="1EBEDCA6" w14:textId="77777777" w:rsidTr="002F4BD8">
        <w:tc>
          <w:tcPr>
            <w:tcW w:w="1560" w:type="dxa"/>
          </w:tcPr>
          <w:p w14:paraId="4E231A28" w14:textId="77777777" w:rsidR="00B25847" w:rsidRPr="002F4BD8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</w:t>
            </w:r>
            <w:r w:rsidR="00B25847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3AF4EA4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(A99)</w:t>
            </w:r>
          </w:p>
          <w:p w14:paraId="6768C8CF" w14:textId="77777777" w:rsidR="00B25847" w:rsidRPr="002F4BD8" w:rsidRDefault="00B25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9ECA83B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brought forward</w:t>
            </w:r>
          </w:p>
        </w:tc>
        <w:tc>
          <w:tcPr>
            <w:tcW w:w="4394" w:type="dxa"/>
            <w:shd w:val="clear" w:color="auto" w:fill="auto"/>
          </w:tcPr>
          <w:p w14:paraId="63584453" w14:textId="6B990788" w:rsidR="00464D30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subordinated liabilities brought forward from the previous reporting period.</w:t>
            </w:r>
          </w:p>
          <w:p w14:paraId="4C4218D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6B0A36" w14:textId="77777777" w:rsidTr="002F4BD8">
        <w:tc>
          <w:tcPr>
            <w:tcW w:w="1560" w:type="dxa"/>
          </w:tcPr>
          <w:p w14:paraId="3EF7CA27" w14:textId="77777777" w:rsidR="00B25847" w:rsidRPr="002F4BD8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R0800/C0070</w:t>
            </w:r>
          </w:p>
          <w:p w14:paraId="43130B2A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(B99)</w:t>
            </w:r>
          </w:p>
        </w:tc>
        <w:tc>
          <w:tcPr>
            <w:tcW w:w="3402" w:type="dxa"/>
            <w:shd w:val="clear" w:color="auto" w:fill="auto"/>
          </w:tcPr>
          <w:p w14:paraId="4CA031A9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 issued</w:t>
            </w:r>
          </w:p>
        </w:tc>
        <w:tc>
          <w:tcPr>
            <w:tcW w:w="4394" w:type="dxa"/>
            <w:shd w:val="clear" w:color="auto" w:fill="auto"/>
          </w:tcPr>
          <w:p w14:paraId="34F01BE6" w14:textId="213AB61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issued over the reporting period. </w:t>
            </w:r>
          </w:p>
        </w:tc>
      </w:tr>
      <w:tr w:rsidR="00C917B4" w:rsidRPr="006132FB" w14:paraId="57CFCB45" w14:textId="77777777" w:rsidTr="002F4BD8">
        <w:tc>
          <w:tcPr>
            <w:tcW w:w="1560" w:type="dxa"/>
          </w:tcPr>
          <w:p w14:paraId="2DCC1DB1" w14:textId="77777777" w:rsidR="00B25847" w:rsidRPr="002F4BD8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R0800/C0080</w:t>
            </w:r>
          </w:p>
          <w:p w14:paraId="0A9BC960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(C99)</w:t>
            </w:r>
          </w:p>
        </w:tc>
        <w:tc>
          <w:tcPr>
            <w:tcW w:w="3402" w:type="dxa"/>
            <w:shd w:val="clear" w:color="auto" w:fill="auto"/>
          </w:tcPr>
          <w:p w14:paraId="1589129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redeemed</w:t>
            </w:r>
          </w:p>
        </w:tc>
        <w:tc>
          <w:tcPr>
            <w:tcW w:w="4394" w:type="dxa"/>
            <w:shd w:val="clear" w:color="auto" w:fill="auto"/>
          </w:tcPr>
          <w:p w14:paraId="60026B00" w14:textId="57E7E724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redeemed over the reporting period. </w:t>
            </w:r>
          </w:p>
        </w:tc>
      </w:tr>
      <w:tr w:rsidR="00C917B4" w:rsidRPr="006132FB" w14:paraId="43324C12" w14:textId="77777777" w:rsidTr="002F4BD8">
        <w:tc>
          <w:tcPr>
            <w:tcW w:w="1560" w:type="dxa"/>
          </w:tcPr>
          <w:p w14:paraId="367629C9" w14:textId="77777777" w:rsidR="00B25847" w:rsidRPr="002F4BD8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R0800/C0090</w:t>
            </w:r>
          </w:p>
          <w:p w14:paraId="6E2DE1AD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(D99)</w:t>
            </w:r>
          </w:p>
        </w:tc>
        <w:tc>
          <w:tcPr>
            <w:tcW w:w="3402" w:type="dxa"/>
            <w:shd w:val="clear" w:color="auto" w:fill="auto"/>
          </w:tcPr>
          <w:p w14:paraId="7137ABFF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movements in valuation</w:t>
            </w:r>
          </w:p>
        </w:tc>
        <w:tc>
          <w:tcPr>
            <w:tcW w:w="4394" w:type="dxa"/>
            <w:shd w:val="clear" w:color="auto" w:fill="auto"/>
          </w:tcPr>
          <w:p w14:paraId="123CD7DF" w14:textId="3A4F51A6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total subordinated liabilities over the reporting period. </w:t>
            </w:r>
          </w:p>
        </w:tc>
      </w:tr>
      <w:tr w:rsidR="00C917B4" w:rsidRPr="006132FB" w14:paraId="72E874C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562E8DE7" w14:textId="77777777" w:rsidR="00B25847" w:rsidRPr="002F4BD8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R0800/C0100</w:t>
            </w:r>
          </w:p>
          <w:p w14:paraId="5306B567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(E99)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36A0C21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regulatory action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2FC44CF" w14:textId="39BF8E52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total subordinated liabilities due to regulatory action.</w:t>
            </w:r>
          </w:p>
        </w:tc>
      </w:tr>
      <w:tr w:rsidR="00C917B4" w:rsidRPr="006132FB" w14:paraId="332ABA57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255460D" w14:textId="77777777" w:rsidR="00B25847" w:rsidRPr="002F4BD8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R0800/C0060</w:t>
            </w:r>
          </w:p>
          <w:p w14:paraId="3C6D189F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(F99)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056529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66887B3" w14:textId="6DA4E18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subordinated liabilities carried forward to the next reporting period. </w:t>
            </w:r>
          </w:p>
        </w:tc>
      </w:tr>
      <w:tr w:rsidR="00426F76" w:rsidRPr="006132FB" w14:paraId="2BAA801E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70E3E" w14:textId="77777777" w:rsidR="00426F76" w:rsidRPr="00C725AA" w:rsidRDefault="00426F76" w:rsidP="0042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  <w:p w14:paraId="167899A1" w14:textId="77777777" w:rsidR="00426F76" w:rsidRPr="002F4BD8" w:rsidRDefault="0042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11EE818" w14:textId="77777777" w:rsidTr="002F4BD8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C662206" w14:textId="77777777" w:rsidR="008D22ED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65340F14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(A504)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2FDE11A7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ins w:id="8" w:author="Author">
              <w:r w:rsidR="00AE7459">
                <w:rPr>
                  <w:rFonts w:ascii="Times New Roman" w:hAnsi="Times New Roman" w:cs="Times New Roman"/>
                  <w:sz w:val="20"/>
                  <w:szCs w:val="20"/>
                </w:rPr>
                <w:t xml:space="preserve">net </w:t>
              </w:r>
            </w:ins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7BC78F4A" w14:textId="77777777" w:rsidR="008D22ED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  <w:p w14:paraId="31D10C2F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(B504)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7557F2D4" w:rsidR="00EC6B3F" w:rsidRPr="002F4BD8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ins w:id="9" w:author="Author">
              <w:r w:rsidR="00AE7459">
                <w:rPr>
                  <w:rFonts w:ascii="Times New Roman" w:hAnsi="Times New Roman" w:cs="Times New Roman"/>
                  <w:sz w:val="20"/>
                  <w:szCs w:val="20"/>
                </w:rPr>
                <w:t xml:space="preserve">net </w:t>
              </w:r>
            </w:ins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33FE8C37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82BA0" w14:textId="0DFA0596" w:rsidR="00426F76" w:rsidRPr="002F4BD8" w:rsidRDefault="00426F76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Other items approved by supervisory authority as basic own funds not specified above - movements in the reporting period  </w:t>
            </w:r>
          </w:p>
        </w:tc>
      </w:tr>
      <w:tr w:rsidR="00C917B4" w:rsidRPr="006132FB" w14:paraId="7D6C77C0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477790F6" w14:textId="77777777" w:rsidR="008D22ED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10106C2" w14:textId="77777777" w:rsidR="000E3691" w:rsidRPr="002F4BD8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(A102)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F6D0EB4" w14:textId="79F79B60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5D9DB26" w14:textId="55F16432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brought forward from the previous reporting period. </w:t>
            </w:r>
          </w:p>
          <w:p w14:paraId="11B8E66C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9D0118A" w14:textId="77777777" w:rsidTr="002F4BD8">
        <w:tc>
          <w:tcPr>
            <w:tcW w:w="1560" w:type="dxa"/>
          </w:tcPr>
          <w:p w14:paraId="453AFBA2" w14:textId="77777777" w:rsidR="000E3691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R1000/C0070</w:t>
            </w:r>
          </w:p>
          <w:p w14:paraId="25611238" w14:textId="289DBCA4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04A1F9" w14:textId="1C6C2A64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issued </w:t>
            </w:r>
          </w:p>
        </w:tc>
        <w:tc>
          <w:tcPr>
            <w:tcW w:w="4394" w:type="dxa"/>
            <w:shd w:val="clear" w:color="auto" w:fill="auto"/>
          </w:tcPr>
          <w:p w14:paraId="04C69DB6" w14:textId="115CE66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29CF0D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E6D451E" w14:textId="77777777" w:rsidTr="002F4BD8">
        <w:tc>
          <w:tcPr>
            <w:tcW w:w="1560" w:type="dxa"/>
          </w:tcPr>
          <w:p w14:paraId="6E3DC621" w14:textId="77777777" w:rsidR="000E3691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R1000/C0080</w:t>
            </w:r>
          </w:p>
          <w:p w14:paraId="7AA73269" w14:textId="3400F33C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B45EAC4" w14:textId="23802681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redeemed</w:t>
            </w:r>
          </w:p>
        </w:tc>
        <w:tc>
          <w:tcPr>
            <w:tcW w:w="4394" w:type="dxa"/>
            <w:shd w:val="clear" w:color="auto" w:fill="auto"/>
          </w:tcPr>
          <w:p w14:paraId="444C4E86" w14:textId="1189606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redeemed over the reporting period</w:t>
            </w:r>
          </w:p>
        </w:tc>
      </w:tr>
      <w:tr w:rsidR="00C917B4" w:rsidRPr="006132FB" w14:paraId="1923B8A0" w14:textId="77777777" w:rsidTr="002F4BD8">
        <w:tc>
          <w:tcPr>
            <w:tcW w:w="1560" w:type="dxa"/>
          </w:tcPr>
          <w:p w14:paraId="010172F5" w14:textId="77777777" w:rsidR="00C0773F" w:rsidRPr="002F4BD8" w:rsidRDefault="007D7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R1000/C0090</w:t>
            </w:r>
          </w:p>
          <w:p w14:paraId="3BD8FBD2" w14:textId="5E431213" w:rsidR="008D22ED" w:rsidRPr="002F4BD8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D22ED" w:rsidRPr="002F4BD8">
              <w:rPr>
                <w:rFonts w:ascii="Times New Roman" w:hAnsi="Times New Roman" w:cs="Times New Roman"/>
                <w:sz w:val="20"/>
                <w:szCs w:val="20"/>
              </w:rPr>
              <w:t>D102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E4188BD" w14:textId="4E193C84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movements in valuation</w:t>
            </w:r>
          </w:p>
        </w:tc>
        <w:tc>
          <w:tcPr>
            <w:tcW w:w="4394" w:type="dxa"/>
            <w:shd w:val="clear" w:color="auto" w:fill="auto"/>
          </w:tcPr>
          <w:p w14:paraId="03276393" w14:textId="174E55E6" w:rsidR="00EC6B3F" w:rsidRPr="002F4BD8" w:rsidRDefault="00EC6B3F" w:rsidP="008226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del w:id="10" w:author="Author">
              <w:r w:rsidRPr="002F4BD8" w:rsidDel="0082263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C917B4" w:rsidRPr="006132FB" w14:paraId="1C57B427" w14:textId="77777777" w:rsidTr="002F4BD8">
        <w:tc>
          <w:tcPr>
            <w:tcW w:w="1560" w:type="dxa"/>
          </w:tcPr>
          <w:p w14:paraId="0A6E8AC7" w14:textId="77777777" w:rsidR="000E3691" w:rsidRPr="002F4BD8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R1000/C0060</w:t>
            </w:r>
          </w:p>
          <w:p w14:paraId="0B91278B" w14:textId="02D4EAB5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AA6C208" w14:textId="3D3CD1B5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carried forward </w:t>
            </w:r>
          </w:p>
        </w:tc>
        <w:tc>
          <w:tcPr>
            <w:tcW w:w="4394" w:type="dxa"/>
            <w:shd w:val="clear" w:color="auto" w:fill="auto"/>
          </w:tcPr>
          <w:p w14:paraId="1D673B39" w14:textId="3CE3068A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carried forward to the next reporting period. </w:t>
            </w:r>
          </w:p>
        </w:tc>
      </w:tr>
      <w:tr w:rsidR="00C917B4" w:rsidRPr="006132FB" w14:paraId="5CAEEEFD" w14:textId="77777777" w:rsidTr="002F4BD8">
        <w:tc>
          <w:tcPr>
            <w:tcW w:w="1560" w:type="dxa"/>
          </w:tcPr>
          <w:p w14:paraId="6BA709B7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R1010/C0010</w:t>
            </w:r>
          </w:p>
          <w:p w14:paraId="07A67887" w14:textId="6C7EB9F1" w:rsidR="008D22ED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6A9822" w14:textId="54B03C46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items -- balance brought forward</w:t>
            </w:r>
          </w:p>
        </w:tc>
        <w:tc>
          <w:tcPr>
            <w:tcW w:w="4394" w:type="dxa"/>
            <w:shd w:val="clear" w:color="auto" w:fill="auto"/>
          </w:tcPr>
          <w:p w14:paraId="5B18ACED" w14:textId="10310E6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 brought forward from the previous reporting period. </w:t>
            </w:r>
          </w:p>
        </w:tc>
      </w:tr>
      <w:tr w:rsidR="00C917B4" w:rsidRPr="006132FB" w14:paraId="35BDED7C" w14:textId="77777777" w:rsidTr="002F4BD8">
        <w:tc>
          <w:tcPr>
            <w:tcW w:w="1560" w:type="dxa"/>
          </w:tcPr>
          <w:p w14:paraId="3E135985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R1010/C0070</w:t>
            </w:r>
          </w:p>
          <w:p w14:paraId="3F6F0644" w14:textId="450372C5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1503253" w14:textId="3056BD1E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items -- issued</w:t>
            </w:r>
          </w:p>
        </w:tc>
        <w:tc>
          <w:tcPr>
            <w:tcW w:w="4394" w:type="dxa"/>
            <w:shd w:val="clear" w:color="auto" w:fill="auto"/>
          </w:tcPr>
          <w:p w14:paraId="1CA768E8" w14:textId="0426A1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items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D703C1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CD22D17" w14:textId="77777777" w:rsidTr="002F4BD8">
        <w:tc>
          <w:tcPr>
            <w:tcW w:w="1560" w:type="dxa"/>
          </w:tcPr>
          <w:p w14:paraId="524C918D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R1010/C0080</w:t>
            </w:r>
          </w:p>
          <w:p w14:paraId="57163100" w14:textId="590D0960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962A532" w14:textId="642D9C16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items -- redeemed</w:t>
            </w:r>
          </w:p>
        </w:tc>
        <w:tc>
          <w:tcPr>
            <w:tcW w:w="4394" w:type="dxa"/>
            <w:shd w:val="clear" w:color="auto" w:fill="auto"/>
          </w:tcPr>
          <w:p w14:paraId="28681AA0" w14:textId="11AE1A1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items redeemed over the reporting period</w:t>
            </w:r>
          </w:p>
        </w:tc>
      </w:tr>
      <w:tr w:rsidR="001D715A" w:rsidRPr="006132FB" w14:paraId="039E5A17" w14:textId="77777777" w:rsidTr="002F4BD8">
        <w:tc>
          <w:tcPr>
            <w:tcW w:w="1560" w:type="dxa"/>
          </w:tcPr>
          <w:p w14:paraId="66189156" w14:textId="77777777" w:rsidR="00C0773F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R1010/C0090</w:t>
            </w:r>
          </w:p>
          <w:p w14:paraId="448E8E1B" w14:textId="5F2B038C" w:rsidR="001D715A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D102A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BEE7FD8" w14:textId="1033F7FD" w:rsidR="001D715A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items -- movements in valuation</w:t>
            </w:r>
          </w:p>
        </w:tc>
        <w:tc>
          <w:tcPr>
            <w:tcW w:w="4394" w:type="dxa"/>
            <w:shd w:val="clear" w:color="auto" w:fill="auto"/>
          </w:tcPr>
          <w:p w14:paraId="77AB59BB" w14:textId="6244997C" w:rsidR="001D715A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1D715A" w:rsidRPr="006132FB" w14:paraId="2AA933C8" w14:textId="77777777" w:rsidTr="002F4BD8">
        <w:tc>
          <w:tcPr>
            <w:tcW w:w="1560" w:type="dxa"/>
          </w:tcPr>
          <w:p w14:paraId="6CF2E145" w14:textId="77777777" w:rsidR="000E3691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R1010/C0060</w:t>
            </w:r>
          </w:p>
          <w:p w14:paraId="216B6256" w14:textId="7CC10F59" w:rsidR="001D715A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E102A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FA8544F" w14:textId="1576B95A" w:rsidR="001D715A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2F4BD8">
              <w:rPr>
                <w:rFonts w:ascii="Times New Roman" w:hAnsi="Times New Roman" w:cs="Times New Roman"/>
                <w:sz w:val="20"/>
                <w:szCs w:val="20"/>
              </w:rPr>
              <w:t>items -- balance carried forward</w:t>
            </w:r>
          </w:p>
        </w:tc>
        <w:tc>
          <w:tcPr>
            <w:tcW w:w="4394" w:type="dxa"/>
            <w:shd w:val="clear" w:color="auto" w:fill="auto"/>
          </w:tcPr>
          <w:p w14:paraId="33ADB944" w14:textId="07943B8C" w:rsidR="001D715A" w:rsidRPr="002F4BD8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items carried forward to the next reporting period. </w:t>
            </w:r>
          </w:p>
        </w:tc>
      </w:tr>
      <w:tr w:rsidR="00C917B4" w:rsidRPr="006132FB" w14:paraId="14513BE2" w14:textId="77777777" w:rsidTr="002F4BD8">
        <w:tc>
          <w:tcPr>
            <w:tcW w:w="1560" w:type="dxa"/>
          </w:tcPr>
          <w:p w14:paraId="38343D79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R1020/C0010</w:t>
            </w:r>
          </w:p>
          <w:p w14:paraId="47271F2D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E3E17B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4E073F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25785492" w14:textId="6003E7E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brought forward from the previous reporting period. </w:t>
            </w:r>
          </w:p>
        </w:tc>
      </w:tr>
      <w:tr w:rsidR="00C917B4" w:rsidRPr="006132FB" w14:paraId="560EBFF0" w14:textId="77777777" w:rsidTr="002F4BD8">
        <w:trPr>
          <w:trHeight w:val="916"/>
        </w:trPr>
        <w:tc>
          <w:tcPr>
            <w:tcW w:w="1560" w:type="dxa"/>
          </w:tcPr>
          <w:p w14:paraId="0B731496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R1020/C0070</w:t>
            </w:r>
          </w:p>
          <w:p w14:paraId="58E97CE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069B5E3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7384A1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4B3F30C" w14:textId="10E564D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67FF60A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1A5B1485" w14:textId="77777777" w:rsidTr="002F4BD8">
        <w:tc>
          <w:tcPr>
            <w:tcW w:w="1560" w:type="dxa"/>
          </w:tcPr>
          <w:p w14:paraId="0EE64005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R1020/C0080</w:t>
            </w:r>
          </w:p>
          <w:p w14:paraId="3232AD86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D37BFE0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EC8D82E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3A1A3474" w14:textId="4B5940C0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redeemed over the reporting period</w:t>
            </w:r>
          </w:p>
        </w:tc>
      </w:tr>
      <w:tr w:rsidR="00C917B4" w:rsidRPr="006132FB" w14:paraId="5AB54020" w14:textId="77777777" w:rsidTr="002F4BD8">
        <w:tc>
          <w:tcPr>
            <w:tcW w:w="1560" w:type="dxa"/>
          </w:tcPr>
          <w:p w14:paraId="332EE5A5" w14:textId="77777777" w:rsidR="00C0773F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R1020/C0090</w:t>
            </w:r>
          </w:p>
          <w:p w14:paraId="3236047B" w14:textId="3A15E0A4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D56B028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61B0E7B0" w14:textId="7457B3B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2. </w:t>
            </w:r>
          </w:p>
        </w:tc>
      </w:tr>
      <w:tr w:rsidR="00C917B4" w:rsidRPr="006132FB" w14:paraId="2BBAACC4" w14:textId="77777777" w:rsidTr="002F4BD8">
        <w:tc>
          <w:tcPr>
            <w:tcW w:w="1560" w:type="dxa"/>
          </w:tcPr>
          <w:p w14:paraId="7669E8C2" w14:textId="77777777" w:rsidR="000E3691" w:rsidRPr="002F4BD8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R1020/C0060</w:t>
            </w:r>
          </w:p>
          <w:p w14:paraId="58135236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E103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845C5A5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BC3797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2– balance carried forward </w:t>
            </w:r>
          </w:p>
        </w:tc>
        <w:tc>
          <w:tcPr>
            <w:tcW w:w="4394" w:type="dxa"/>
            <w:shd w:val="clear" w:color="auto" w:fill="auto"/>
          </w:tcPr>
          <w:p w14:paraId="7F8EFE31" w14:textId="0C6D9E78" w:rsidR="003519E0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2  carried forward to the next reporting period. </w:t>
            </w:r>
          </w:p>
        </w:tc>
      </w:tr>
      <w:tr w:rsidR="00C917B4" w:rsidRPr="006132FB" w14:paraId="73918456" w14:textId="77777777" w:rsidTr="002F4BD8">
        <w:tc>
          <w:tcPr>
            <w:tcW w:w="1560" w:type="dxa"/>
          </w:tcPr>
          <w:p w14:paraId="3382A48F" w14:textId="77777777" w:rsidR="000E3691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R1030/C0010</w:t>
            </w:r>
          </w:p>
          <w:p w14:paraId="35EFD51F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CCFD190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A77034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AEA24C6" w14:textId="155EDFC8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brought forward from the previous reporting period. </w:t>
            </w:r>
          </w:p>
        </w:tc>
      </w:tr>
      <w:tr w:rsidR="00C917B4" w:rsidRPr="006132FB" w14:paraId="5DEB060A" w14:textId="77777777" w:rsidTr="002F4BD8">
        <w:tc>
          <w:tcPr>
            <w:tcW w:w="1560" w:type="dxa"/>
          </w:tcPr>
          <w:p w14:paraId="308ED13A" w14:textId="77777777" w:rsidR="000E3691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R1030/C0070</w:t>
            </w:r>
          </w:p>
          <w:p w14:paraId="71FD6CD1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2448A75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808026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issued </w:t>
            </w:r>
          </w:p>
        </w:tc>
        <w:tc>
          <w:tcPr>
            <w:tcW w:w="4394" w:type="dxa"/>
            <w:shd w:val="clear" w:color="auto" w:fill="auto"/>
          </w:tcPr>
          <w:p w14:paraId="6EC0FCE1" w14:textId="73BBC16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issued over the reporting period.</w:t>
            </w:r>
            <w:r w:rsidRPr="002F4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CB24416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2A17C16" w14:textId="77777777" w:rsidTr="002F4BD8">
        <w:trPr>
          <w:trHeight w:val="1156"/>
        </w:trPr>
        <w:tc>
          <w:tcPr>
            <w:tcW w:w="1560" w:type="dxa"/>
          </w:tcPr>
          <w:p w14:paraId="1C5385D3" w14:textId="77777777" w:rsidR="000E3691" w:rsidRPr="002F4BD8" w:rsidRDefault="007E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R1030/C0080</w:t>
            </w:r>
          </w:p>
          <w:p w14:paraId="4B41C179" w14:textId="77777777" w:rsidR="00EC6B3F" w:rsidRPr="002F4BD8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A82649" w14:textId="77777777" w:rsidR="00352645" w:rsidRPr="002F4BD8" w:rsidRDefault="0035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1D18481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4DD5155D" w14:textId="04F7DD79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11D5763" w14:textId="77777777" w:rsidTr="002F4BD8">
        <w:tc>
          <w:tcPr>
            <w:tcW w:w="1560" w:type="dxa"/>
          </w:tcPr>
          <w:p w14:paraId="08220FAB" w14:textId="77777777" w:rsidR="00C0773F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R1030/C0090</w:t>
            </w:r>
          </w:p>
          <w:p w14:paraId="60F666F6" w14:textId="33F815E4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7D8DC9F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5949B7A" w14:textId="4F6CA8BD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3. </w:t>
            </w:r>
          </w:p>
        </w:tc>
      </w:tr>
      <w:tr w:rsidR="00C917B4" w:rsidRPr="006132FB" w14:paraId="402073EA" w14:textId="77777777" w:rsidTr="002F4BD8">
        <w:tc>
          <w:tcPr>
            <w:tcW w:w="1560" w:type="dxa"/>
          </w:tcPr>
          <w:p w14:paraId="4DAE300E" w14:textId="77777777" w:rsidR="000E3691" w:rsidRPr="002F4BD8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R1030/C0060</w:t>
            </w:r>
          </w:p>
          <w:p w14:paraId="2E7660AE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E104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E67B3A7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63C93D" w14:textId="77777777" w:rsidR="00EC6B3F" w:rsidRPr="002F4BD8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3 -  balance carried forward </w:t>
            </w:r>
          </w:p>
        </w:tc>
        <w:tc>
          <w:tcPr>
            <w:tcW w:w="4394" w:type="dxa"/>
            <w:shd w:val="clear" w:color="auto" w:fill="auto"/>
          </w:tcPr>
          <w:p w14:paraId="3A789CB4" w14:textId="43A6649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Tier 3  carried forward to the next reporting period. </w:t>
            </w:r>
          </w:p>
        </w:tc>
      </w:tr>
      <w:tr w:rsidR="00C917B4" w:rsidRPr="006132FB" w14:paraId="2F8C050F" w14:textId="77777777" w:rsidTr="002F4BD8">
        <w:tc>
          <w:tcPr>
            <w:tcW w:w="1560" w:type="dxa"/>
          </w:tcPr>
          <w:p w14:paraId="380BBFA2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R1100/C0010</w:t>
            </w:r>
          </w:p>
          <w:p w14:paraId="35C38BB5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D38123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20DE226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brought forward</w:t>
            </w:r>
          </w:p>
        </w:tc>
        <w:tc>
          <w:tcPr>
            <w:tcW w:w="4394" w:type="dxa"/>
            <w:shd w:val="clear" w:color="auto" w:fill="auto"/>
          </w:tcPr>
          <w:p w14:paraId="26AFBFE3" w14:textId="35FF38EE" w:rsidR="0062510E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brought forward from the previous reporting period. </w:t>
            </w:r>
          </w:p>
          <w:p w14:paraId="6E1ED2DB" w14:textId="7EA9F5A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71850F" w14:textId="77777777" w:rsidTr="002F4BD8">
        <w:tc>
          <w:tcPr>
            <w:tcW w:w="1560" w:type="dxa"/>
          </w:tcPr>
          <w:p w14:paraId="29AAE0B3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R1100/C0070</w:t>
            </w:r>
          </w:p>
          <w:p w14:paraId="1B7AFB1C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80030F8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638518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of other items approved by supervisory authority as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basic own funds items not specified above – issued</w:t>
            </w:r>
          </w:p>
        </w:tc>
        <w:tc>
          <w:tcPr>
            <w:tcW w:w="4394" w:type="dxa"/>
            <w:shd w:val="clear" w:color="auto" w:fill="auto"/>
          </w:tcPr>
          <w:p w14:paraId="2E774026" w14:textId="77777777" w:rsidR="0062510E" w:rsidRPr="006132FB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amount of total other items approved by supervisory authority as basic own funds not specified above issued over the reporting period.</w:t>
            </w:r>
          </w:p>
          <w:p w14:paraId="76F5ABE1" w14:textId="5941586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F1F5DA" w14:textId="2B7F731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09239EA" w14:textId="77777777" w:rsidTr="002F4BD8">
        <w:tc>
          <w:tcPr>
            <w:tcW w:w="1560" w:type="dxa"/>
          </w:tcPr>
          <w:p w14:paraId="700A7A9F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R1100/C0080</w:t>
            </w:r>
          </w:p>
          <w:p w14:paraId="5D0F0E6F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A9AF16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9AEB50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–redeemed</w:t>
            </w:r>
          </w:p>
        </w:tc>
        <w:tc>
          <w:tcPr>
            <w:tcW w:w="4394" w:type="dxa"/>
            <w:shd w:val="clear" w:color="auto" w:fill="auto"/>
          </w:tcPr>
          <w:p w14:paraId="5DB269D0" w14:textId="0520C315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other items approved by supervisory authority as basic own funds not specified above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053043F1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24C48852" w14:textId="77777777" w:rsidR="00C0773F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R1100/C0090</w:t>
            </w:r>
          </w:p>
          <w:p w14:paraId="1BC26196" w14:textId="54E8A5FD" w:rsidR="00352645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B26832C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basic own funds items not specified above – movements in valuation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D73C47" w14:textId="7030F4FE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total other items approved by supervisory authority as basic own funds not specified above. </w:t>
            </w:r>
          </w:p>
        </w:tc>
      </w:tr>
      <w:tr w:rsidR="00C917B4" w:rsidRPr="006132FB" w14:paraId="6E93DADF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75B" w14:textId="77777777" w:rsidR="000E3691" w:rsidRPr="002F4BD8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R1100/C0060</w:t>
            </w:r>
          </w:p>
          <w:p w14:paraId="6C118760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E105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7836C5A" w14:textId="77777777" w:rsidR="00352645" w:rsidRPr="002F4BD8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A9EA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carried forward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496F" w14:textId="1C9EF89C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carried forward to the next reporting period. </w:t>
            </w:r>
          </w:p>
        </w:tc>
      </w:tr>
      <w:tr w:rsidR="00426F76" w:rsidRPr="006132FB" w14:paraId="41E8FC3F" w14:textId="77777777" w:rsidTr="002F4BD8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340251F4" w:rsidR="00426F76" w:rsidRPr="002F4BD8" w:rsidRDefault="00426F76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2221C4D2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  <w:p w14:paraId="04886E2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0F69B0C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2F4BD8">
        <w:tc>
          <w:tcPr>
            <w:tcW w:w="1560" w:type="dxa"/>
          </w:tcPr>
          <w:p w14:paraId="5F93F7A4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  <w:p w14:paraId="4A903E39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AFDCE9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AA611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2 ancillary own funds to be made available over the reporting period. </w:t>
            </w:r>
          </w:p>
        </w:tc>
      </w:tr>
      <w:tr w:rsidR="00C917B4" w:rsidRPr="006132FB" w14:paraId="64D42252" w14:textId="77777777" w:rsidTr="002F4BD8">
        <w:tc>
          <w:tcPr>
            <w:tcW w:w="1560" w:type="dxa"/>
          </w:tcPr>
          <w:p w14:paraId="327801FD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  <w:p w14:paraId="40F11762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C1AE796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34F4B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2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2F4BD8">
        <w:tc>
          <w:tcPr>
            <w:tcW w:w="1560" w:type="dxa"/>
          </w:tcPr>
          <w:p w14:paraId="37E78294" w14:textId="77777777" w:rsidR="00B968B6" w:rsidRDefault="008157CD">
            <w:pPr>
              <w:spacing w:after="0" w:line="240" w:lineRule="auto"/>
              <w:rPr>
                <w:ins w:id="11" w:author="Author"/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  <w:p w14:paraId="102BADC5" w14:textId="478946A0" w:rsidR="00270208" w:rsidRPr="002F4BD8" w:rsidRDefault="0081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D110</w:t>
            </w:r>
            <w:r w:rsidR="00C0773F"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6B62871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2E04BB4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2F4BD8">
        <w:tc>
          <w:tcPr>
            <w:tcW w:w="1560" w:type="dxa"/>
          </w:tcPr>
          <w:p w14:paraId="2309BA51" w14:textId="77777777" w:rsidR="006332D6" w:rsidRPr="002F4BD8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  <w:p w14:paraId="473D6BE6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F110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1326B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D800E0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77DDD23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2F4BD8">
        <w:tc>
          <w:tcPr>
            <w:tcW w:w="1560" w:type="dxa"/>
          </w:tcPr>
          <w:p w14:paraId="55BE8E93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  <w:p w14:paraId="0A708A0D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CD6BD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C76C51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2F4BD8">
        <w:tc>
          <w:tcPr>
            <w:tcW w:w="1560" w:type="dxa"/>
          </w:tcPr>
          <w:p w14:paraId="65737AEB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  <w:p w14:paraId="1A3F7412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F54A332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D0561A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3- new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2F4BD8">
        <w:trPr>
          <w:trHeight w:val="858"/>
        </w:trPr>
        <w:tc>
          <w:tcPr>
            <w:tcW w:w="1560" w:type="dxa"/>
          </w:tcPr>
          <w:p w14:paraId="7D7B43F1" w14:textId="77777777" w:rsidR="006332D6" w:rsidRPr="002F4BD8" w:rsidRDefault="00063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  <w:p w14:paraId="4A8AD67B" w14:textId="13D5EDD5" w:rsidR="00270208" w:rsidRPr="002F4BD8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B52FBBC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Tier 3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2F4BD8">
        <w:tc>
          <w:tcPr>
            <w:tcW w:w="1560" w:type="dxa"/>
          </w:tcPr>
          <w:p w14:paraId="7969EF04" w14:textId="79584302" w:rsidR="00C0773F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  <w:p w14:paraId="4D91C49B" w14:textId="1111CF3C" w:rsidR="00270208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C305508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7347F5E1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2F4BD8">
        <w:tc>
          <w:tcPr>
            <w:tcW w:w="1560" w:type="dxa"/>
          </w:tcPr>
          <w:p w14:paraId="2219F6F6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  <w:p w14:paraId="592406F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F111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62C3C7F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A19BD42" w14:textId="77777777" w:rsidR="00EC6B3F" w:rsidRPr="002F4BD8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3– balance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6A89F373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2F4BD8">
        <w:tc>
          <w:tcPr>
            <w:tcW w:w="1560" w:type="dxa"/>
          </w:tcPr>
          <w:p w14:paraId="34E78EC5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R1200/C0010</w:t>
            </w:r>
          </w:p>
          <w:p w14:paraId="325CF3E8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A112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305EB0A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516BDB9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 – balance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3780A5A5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2F4BD8">
        <w:tc>
          <w:tcPr>
            <w:tcW w:w="1560" w:type="dxa"/>
          </w:tcPr>
          <w:p w14:paraId="5FB47C50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  <w:p w14:paraId="2A11E47A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B112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B76E6E1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B83EEF2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06D16A4F" w:rsidR="00EC6B3F" w:rsidRPr="002F4BD8" w:rsidRDefault="00EC6B3F" w:rsidP="002F4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2F4BD8">
        <w:tc>
          <w:tcPr>
            <w:tcW w:w="1560" w:type="dxa"/>
            <w:tcBorders>
              <w:bottom w:val="single" w:sz="4" w:space="0" w:color="auto"/>
            </w:tcBorders>
          </w:tcPr>
          <w:p w14:paraId="4CEB0DF0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  <w:p w14:paraId="708292F1" w14:textId="77777777" w:rsidR="00EC6B3F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C112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C4C10D3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Total ancillary own funds – reduction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245AA08F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2F4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0D7B" w14:textId="277571CC" w:rsidR="00C0773F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  <w:p w14:paraId="1F313C00" w14:textId="43CE5B6D" w:rsidR="00270208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2F4BD8">
              <w:rPr>
                <w:rFonts w:ascii="Times New Roman" w:hAnsi="Times New Roman" w:cs="Times New Roman"/>
                <w:sz w:val="20"/>
                <w:szCs w:val="20"/>
              </w:rPr>
              <w:t>D112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77777777" w:rsidR="00EC6B3F" w:rsidRPr="002F4BD8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– called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5AA83CAC" w:rsidR="00EC6B3F" w:rsidRPr="002F4BD8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2F4BD8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6849237" w14:textId="77777777" w:rsidTr="002F4BD8">
        <w:tc>
          <w:tcPr>
            <w:tcW w:w="1560" w:type="dxa"/>
            <w:tcBorders>
              <w:top w:val="single" w:sz="4" w:space="0" w:color="auto"/>
            </w:tcBorders>
          </w:tcPr>
          <w:p w14:paraId="01AA34F9" w14:textId="77777777" w:rsidR="006332D6" w:rsidRPr="002F4BD8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  <w:p w14:paraId="79BEEE73" w14:textId="77777777" w:rsidR="00F31A57" w:rsidRPr="002F4BD8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31A57" w:rsidRPr="002F4BD8">
              <w:rPr>
                <w:rFonts w:ascii="Times New Roman" w:hAnsi="Times New Roman" w:cs="Times New Roman"/>
                <w:sz w:val="20"/>
                <w:szCs w:val="20"/>
              </w:rPr>
              <w:t>F112</w:t>
            </w: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CCEA23F" w14:textId="77777777" w:rsidR="00270208" w:rsidRPr="002F4BD8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77777777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 – balance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5BA87516" w:rsidR="00F31A57" w:rsidRPr="002F4BD8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4BD8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ancillary own funds carried forward to the next reporting period. </w:t>
            </w:r>
          </w:p>
        </w:tc>
      </w:tr>
    </w:tbl>
    <w:p w14:paraId="56EA3BD2" w14:textId="77777777" w:rsidR="002E6978" w:rsidRPr="002F4BD8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2F4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5B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620A9" w14:textId="77777777" w:rsidR="00786D0A" w:rsidRDefault="00786D0A" w:rsidP="00412E2C">
      <w:pPr>
        <w:spacing w:after="0" w:line="240" w:lineRule="auto"/>
      </w:pPr>
      <w:r>
        <w:separator/>
      </w:r>
    </w:p>
  </w:endnote>
  <w:endnote w:type="continuationSeparator" w:id="0">
    <w:p w14:paraId="236F210B" w14:textId="77777777" w:rsidR="00786D0A" w:rsidRDefault="00786D0A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C009C" w14:textId="77777777" w:rsidR="00786D0A" w:rsidRDefault="00786D0A" w:rsidP="00412E2C">
      <w:pPr>
        <w:spacing w:after="0" w:line="240" w:lineRule="auto"/>
      </w:pPr>
      <w:r>
        <w:separator/>
      </w:r>
    </w:p>
  </w:footnote>
  <w:footnote w:type="continuationSeparator" w:id="0">
    <w:p w14:paraId="02972A0D" w14:textId="77777777" w:rsidR="00786D0A" w:rsidRDefault="00786D0A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B2C70"/>
    <w:rsid w:val="000C7791"/>
    <w:rsid w:val="000D77F4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802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7A86"/>
    <w:rsid w:val="002B7AB1"/>
    <w:rsid w:val="002E6978"/>
    <w:rsid w:val="002F3740"/>
    <w:rsid w:val="002F4BD8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B1544"/>
    <w:rsid w:val="003D010A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C2949"/>
    <w:rsid w:val="004C39BA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E33D2"/>
    <w:rsid w:val="006F3438"/>
    <w:rsid w:val="0077073E"/>
    <w:rsid w:val="00786D0A"/>
    <w:rsid w:val="00796C90"/>
    <w:rsid w:val="007B3D82"/>
    <w:rsid w:val="007C4208"/>
    <w:rsid w:val="007D7410"/>
    <w:rsid w:val="007E672D"/>
    <w:rsid w:val="008062F7"/>
    <w:rsid w:val="008157CD"/>
    <w:rsid w:val="00816BB8"/>
    <w:rsid w:val="00817502"/>
    <w:rsid w:val="00822635"/>
    <w:rsid w:val="008260A3"/>
    <w:rsid w:val="0083581B"/>
    <w:rsid w:val="008378F5"/>
    <w:rsid w:val="0084146F"/>
    <w:rsid w:val="0084294A"/>
    <w:rsid w:val="008525C5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D6753"/>
    <w:rsid w:val="00AE7459"/>
    <w:rsid w:val="00B0623B"/>
    <w:rsid w:val="00B25847"/>
    <w:rsid w:val="00B31BE4"/>
    <w:rsid w:val="00B7430A"/>
    <w:rsid w:val="00B85472"/>
    <w:rsid w:val="00B968B6"/>
    <w:rsid w:val="00BA2B5C"/>
    <w:rsid w:val="00BA6A3A"/>
    <w:rsid w:val="00BB71F6"/>
    <w:rsid w:val="00BC3DD8"/>
    <w:rsid w:val="00BF58C4"/>
    <w:rsid w:val="00C0773F"/>
    <w:rsid w:val="00C32931"/>
    <w:rsid w:val="00C35B29"/>
    <w:rsid w:val="00C443A3"/>
    <w:rsid w:val="00C736BD"/>
    <w:rsid w:val="00C917B4"/>
    <w:rsid w:val="00CB663E"/>
    <w:rsid w:val="00D4232F"/>
    <w:rsid w:val="00D469C4"/>
    <w:rsid w:val="00D50745"/>
    <w:rsid w:val="00D63968"/>
    <w:rsid w:val="00D80BC3"/>
    <w:rsid w:val="00D81DD2"/>
    <w:rsid w:val="00D955BB"/>
    <w:rsid w:val="00E135EE"/>
    <w:rsid w:val="00E31F74"/>
    <w:rsid w:val="00E55D17"/>
    <w:rsid w:val="00E84AB5"/>
    <w:rsid w:val="00E9047D"/>
    <w:rsid w:val="00E93829"/>
    <w:rsid w:val="00EA1FA7"/>
    <w:rsid w:val="00EC199B"/>
    <w:rsid w:val="00EC4F39"/>
    <w:rsid w:val="00EC6B3F"/>
    <w:rsid w:val="00EE6D29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53E58-3BAA-420E-9A27-8E88983B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5632</Words>
  <Characters>32106</Characters>
  <Application>Microsoft Office Word</Application>
  <DocSecurity>0</DocSecurity>
  <Lines>267</Lines>
  <Paragraphs>75</Paragraphs>
  <ScaleCrop>false</ScaleCrop>
  <Company/>
  <LinksUpToDate>false</LinksUpToDate>
  <CharactersWithSpaces>37663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2015-07-02T23:19:00Z</dcterms:created>
  <dcterms:modified xsi:type="dcterms:W3CDTF">2015-07-02T23:19:00Z</dcterms:modified>
</cp:coreProperties>
</file>